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97CB07"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2254B3EC"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Pr="00582406">
        <w:rPr>
          <w:rFonts w:ascii="GHEA Grapalat" w:hAnsi="GHEA Grapalat"/>
          <w:i w:val="0"/>
          <w:sz w:val="24"/>
          <w:szCs w:val="24"/>
          <w:lang w:val="af-ZA"/>
        </w:rPr>
        <w:t xml:space="preserve">  </w:t>
      </w:r>
    </w:p>
    <w:p w14:paraId="26871930"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27DDFF9C" w14:textId="77777777"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AA3CDDB" w14:textId="3F835428"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Pr>
          <w:rFonts w:ascii="GHEA Grapalat" w:hAnsi="GHEA Grapalat"/>
          <w:i w:val="0"/>
          <w:sz w:val="22"/>
          <w:szCs w:val="22"/>
          <w:lang w:val="af-ZA"/>
        </w:rPr>
        <w:t xml:space="preserve">5 </w:t>
      </w:r>
      <w:r w:rsidRPr="009816C6">
        <w:rPr>
          <w:rFonts w:ascii="GHEA Grapalat" w:hAnsi="GHEA Grapalat"/>
          <w:i w:val="0"/>
          <w:sz w:val="22"/>
          <w:szCs w:val="22"/>
          <w:lang w:val="af-ZA"/>
        </w:rPr>
        <w:t>թվականի</w:t>
      </w:r>
      <w:r w:rsidR="0038553A">
        <w:rPr>
          <w:rFonts w:ascii="GHEA Grapalat" w:hAnsi="GHEA Grapalat"/>
          <w:i w:val="0"/>
          <w:sz w:val="22"/>
          <w:szCs w:val="22"/>
          <w:lang w:val="af-ZA"/>
        </w:rPr>
        <w:t xml:space="preserve"> </w:t>
      </w:r>
      <w:r w:rsidR="00D408F1">
        <w:rPr>
          <w:rFonts w:ascii="GHEA Grapalat" w:hAnsi="GHEA Grapalat"/>
          <w:i w:val="0"/>
          <w:sz w:val="22"/>
          <w:szCs w:val="22"/>
          <w:lang w:val="en-US"/>
        </w:rPr>
        <w:t>դեկտեմբերի</w:t>
      </w:r>
      <w:r w:rsidR="00D408F1" w:rsidRPr="00D408F1">
        <w:rPr>
          <w:rFonts w:ascii="GHEA Grapalat" w:hAnsi="GHEA Grapalat"/>
          <w:i w:val="0"/>
          <w:sz w:val="22"/>
          <w:szCs w:val="22"/>
          <w:lang w:val="af-ZA"/>
        </w:rPr>
        <w:t xml:space="preserve"> 1</w:t>
      </w:r>
      <w:r w:rsidR="00D408F1">
        <w:rPr>
          <w:rFonts w:ascii="GHEA Grapalat" w:hAnsi="GHEA Grapalat"/>
          <w:i w:val="0"/>
          <w:sz w:val="22"/>
          <w:szCs w:val="22"/>
          <w:lang w:val="hy-AM"/>
        </w:rPr>
        <w:t>8</w:t>
      </w:r>
      <w:r w:rsidRPr="00135EE7">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491CF74A" w14:textId="5DAF4102" w:rsidR="00982176" w:rsidRPr="009816C6" w:rsidRDefault="00982176" w:rsidP="00982176">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r w:rsidR="00091365">
        <w:rPr>
          <w:rFonts w:ascii="GHEA Grapalat" w:hAnsi="GHEA Grapalat"/>
          <w:i w:val="0"/>
          <w:sz w:val="22"/>
          <w:szCs w:val="22"/>
          <w:lang w:val="af-ZA"/>
        </w:rPr>
        <w:t xml:space="preserve"> </w:t>
      </w:r>
    </w:p>
    <w:p w14:paraId="7747BC94"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161A6CC9" w14:textId="5791D341" w:rsidR="0098217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w:t>
      </w:r>
      <w:r w:rsidR="00EA17AF">
        <w:rPr>
          <w:rFonts w:ascii="GHEA Grapalat" w:hAnsi="GHEA Grapalat"/>
          <w:b/>
          <w:i w:val="0"/>
          <w:sz w:val="22"/>
          <w:szCs w:val="22"/>
          <w:lang w:val="af-ZA"/>
        </w:rPr>
        <w:t>2</w:t>
      </w:r>
      <w:r w:rsidR="00ED4820">
        <w:rPr>
          <w:rFonts w:ascii="GHEA Grapalat" w:hAnsi="GHEA Grapalat"/>
          <w:b/>
          <w:i w:val="0"/>
          <w:sz w:val="22"/>
          <w:szCs w:val="22"/>
          <w:lang w:val="af-ZA"/>
        </w:rPr>
        <w:t>6</w:t>
      </w:r>
      <w:r w:rsidR="00EA17AF">
        <w:rPr>
          <w:rFonts w:ascii="GHEA Grapalat" w:hAnsi="GHEA Grapalat"/>
          <w:b/>
          <w:i w:val="0"/>
          <w:sz w:val="22"/>
          <w:szCs w:val="22"/>
          <w:lang w:val="af-ZA"/>
        </w:rPr>
        <w:t>/2</w:t>
      </w:r>
      <w:r>
        <w:rPr>
          <w:rFonts w:ascii="GHEA Grapalat" w:hAnsi="GHEA Grapalat"/>
          <w:b/>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0ECC079B"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444C7BB5" w14:textId="77777777" w:rsidR="00982176" w:rsidRPr="00A71D81" w:rsidRDefault="00982176" w:rsidP="00982176">
      <w:pPr>
        <w:pStyle w:val="BodyTextIndent"/>
        <w:spacing w:line="240" w:lineRule="auto"/>
        <w:rPr>
          <w:rFonts w:ascii="GHEA Grapalat" w:hAnsi="GHEA Grapalat"/>
          <w:i w:val="0"/>
          <w:lang w:val="af-ZA"/>
        </w:rPr>
      </w:pPr>
    </w:p>
    <w:p w14:paraId="4532A3A6" w14:textId="45D794E5" w:rsidR="00982176" w:rsidRPr="00582406" w:rsidRDefault="00C42109" w:rsidP="00982176">
      <w:pPr>
        <w:pStyle w:val="BodyTextIndent"/>
        <w:spacing w:line="240" w:lineRule="auto"/>
        <w:ind w:firstLine="708"/>
        <w:rPr>
          <w:rFonts w:ascii="GHEA Grapalat" w:hAnsi="GHEA Grapalat"/>
          <w:i w:val="0"/>
          <w:sz w:val="22"/>
          <w:szCs w:val="22"/>
          <w:lang w:val="af-ZA"/>
        </w:rPr>
      </w:pPr>
      <w:r>
        <w:rPr>
          <w:rFonts w:ascii="GHEA Grapalat" w:hAnsi="GHEA Grapalat"/>
          <w:i w:val="0"/>
          <w:sz w:val="22"/>
          <w:szCs w:val="22"/>
          <w:lang w:val="af-ZA"/>
        </w:rPr>
        <w:t xml:space="preserve">Պատվիրատուն` </w:t>
      </w:r>
      <w:r>
        <w:rPr>
          <w:rFonts w:ascii="GHEA Grapalat" w:hAnsi="GHEA Grapalat"/>
          <w:i w:val="0"/>
          <w:sz w:val="22"/>
          <w:szCs w:val="22"/>
          <w:lang w:val="hy-AM"/>
        </w:rPr>
        <w:t>«</w:t>
      </w:r>
      <w:r w:rsidR="00982176" w:rsidRPr="00582406">
        <w:rPr>
          <w:rFonts w:ascii="GHEA Grapalat" w:hAnsi="GHEA Grapalat"/>
          <w:i w:val="0"/>
          <w:sz w:val="22"/>
          <w:szCs w:val="22"/>
          <w:lang w:val="af-ZA"/>
        </w:rPr>
        <w:t>Երքաղլույս</w:t>
      </w:r>
      <w:r>
        <w:rPr>
          <w:rFonts w:ascii="GHEA Grapalat" w:hAnsi="GHEA Grapalat"/>
          <w:i w:val="0"/>
          <w:sz w:val="22"/>
          <w:szCs w:val="22"/>
          <w:lang w:val="hy-AM"/>
        </w:rPr>
        <w:t>»</w:t>
      </w:r>
      <w:r w:rsidR="00982176" w:rsidRPr="00582406">
        <w:rPr>
          <w:rFonts w:ascii="GHEA Grapalat" w:hAnsi="GHEA Grapalat"/>
          <w:i w:val="0"/>
          <w:sz w:val="22"/>
          <w:szCs w:val="22"/>
          <w:lang w:val="af-ZA"/>
        </w:rPr>
        <w:t xml:space="preserve"> ՓԲԸ, որը գտնվում է ք. Երևան, Բուզանդի 1/4 հասցեում, հայտարարում է </w:t>
      </w:r>
      <w:r w:rsidR="00982176">
        <w:rPr>
          <w:rFonts w:ascii="GHEA Grapalat" w:hAnsi="GHEA Grapalat"/>
          <w:i w:val="0"/>
          <w:sz w:val="22"/>
          <w:szCs w:val="22"/>
          <w:lang w:val="hy-AM"/>
        </w:rPr>
        <w:t>գնանշման հարցում</w:t>
      </w:r>
      <w:r w:rsidR="00982176" w:rsidRPr="00582406">
        <w:rPr>
          <w:rFonts w:ascii="GHEA Grapalat" w:hAnsi="GHEA Grapalat"/>
          <w:i w:val="0"/>
          <w:sz w:val="22"/>
          <w:szCs w:val="22"/>
          <w:lang w:val="af-ZA"/>
        </w:rPr>
        <w:t>, որն իրականացվում է մեկ փուլով:</w:t>
      </w:r>
    </w:p>
    <w:p w14:paraId="42BCE96D" w14:textId="227ED6AF" w:rsidR="00982176" w:rsidRPr="00582406" w:rsidRDefault="00982176" w:rsidP="00ED4820">
      <w:pPr>
        <w:pStyle w:val="BodyTextIndent"/>
        <w:spacing w:line="240" w:lineRule="auto"/>
        <w:ind w:firstLine="0"/>
        <w:rPr>
          <w:rFonts w:ascii="GHEA Grapalat" w:hAnsi="GHEA Grapalat"/>
          <w:i w:val="0"/>
          <w:sz w:val="22"/>
          <w:lang w:val="af-ZA"/>
        </w:rPr>
      </w:pPr>
      <w:r w:rsidRPr="00582406">
        <w:rPr>
          <w:rFonts w:ascii="GHEA Grapalat" w:hAnsi="GHEA Grapalat"/>
          <w:i w:val="0"/>
          <w:sz w:val="22"/>
          <w:szCs w:val="22"/>
          <w:lang w:val="af-ZA"/>
        </w:rPr>
        <w:tab/>
      </w:r>
      <w:bookmarkStart w:id="0" w:name="_Hlk23167417"/>
      <w:r w:rsidR="00ED4820" w:rsidRPr="00582406">
        <w:rPr>
          <w:rFonts w:ascii="GHEA Grapalat" w:hAnsi="GHEA Grapalat"/>
          <w:i w:val="0"/>
          <w:sz w:val="22"/>
          <w:szCs w:val="22"/>
          <w:lang w:val="af-ZA"/>
        </w:rPr>
        <w:t>Սույն ընթացակարգի</w:t>
      </w:r>
      <w:bookmarkEnd w:id="0"/>
      <w:r w:rsidR="00ED4820" w:rsidRPr="00582406">
        <w:rPr>
          <w:rFonts w:ascii="GHEA Grapalat" w:hAnsi="GHEA Grapalat"/>
          <w:i w:val="0"/>
          <w:sz w:val="22"/>
          <w:szCs w:val="22"/>
          <w:lang w:val="af-ZA"/>
        </w:rPr>
        <w:t xml:space="preserve"> արդյունքում ընտրված մասնակցին սահմանված կարգով կառաջարկվի կնքել</w:t>
      </w:r>
      <w:r w:rsidR="00ED4820">
        <w:rPr>
          <w:rFonts w:ascii="GHEA Grapalat" w:hAnsi="GHEA Grapalat"/>
          <w:i w:val="0"/>
          <w:sz w:val="22"/>
          <w:szCs w:val="22"/>
          <w:lang w:val="af-ZA"/>
        </w:rPr>
        <w:t xml:space="preserve"> մալուխների </w:t>
      </w:r>
      <w:r w:rsidR="00ED4820" w:rsidRPr="00582406">
        <w:rPr>
          <w:rFonts w:ascii="GHEA Grapalat" w:hAnsi="GHEA Grapalat"/>
          <w:i w:val="0"/>
          <w:sz w:val="22"/>
          <w:szCs w:val="22"/>
          <w:lang w:val="af-ZA"/>
        </w:rPr>
        <w:t>մատակարարման պայմանագիր (այսուհետ` պայմանագիր)։</w:t>
      </w:r>
      <w:r w:rsidR="00ED4820" w:rsidRPr="00582406">
        <w:rPr>
          <w:rFonts w:ascii="GHEA Grapalat" w:hAnsi="GHEA Grapalat"/>
          <w:i w:val="0"/>
          <w:sz w:val="22"/>
          <w:lang w:val="af-ZA"/>
        </w:rPr>
        <w:tab/>
      </w:r>
      <w:r w:rsidRPr="00582406">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453D76F" w14:textId="77777777" w:rsidR="00982176" w:rsidRPr="00582406" w:rsidRDefault="00982176" w:rsidP="00982176">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F7C992F"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A0D9470"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0469FA" w14:textId="413B176C" w:rsidR="00982176" w:rsidRPr="00582406" w:rsidRDefault="00982176" w:rsidP="00982176">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Pr>
          <w:rFonts w:ascii="GHEA Grapalat" w:hAnsi="GHEA Grapalat"/>
          <w:i w:val="0"/>
          <w:sz w:val="22"/>
          <w:szCs w:val="22"/>
          <w:lang w:val="af-ZA"/>
        </w:rPr>
        <w:t>7</w:t>
      </w:r>
      <w:r w:rsidRPr="00582406">
        <w:rPr>
          <w:rFonts w:ascii="GHEA Grapalat" w:hAnsi="GHEA Grapalat"/>
          <w:i w:val="0"/>
          <w:sz w:val="22"/>
          <w:szCs w:val="22"/>
          <w:lang w:val="af-ZA"/>
        </w:rPr>
        <w:t>-րդ օրը ժամը 1</w:t>
      </w:r>
      <w:r w:rsidR="00A56EB7">
        <w:rPr>
          <w:rFonts w:ascii="GHEA Grapalat" w:hAnsi="GHEA Grapalat"/>
          <w:i w:val="0"/>
          <w:sz w:val="22"/>
          <w:szCs w:val="22"/>
          <w:lang w:val="af-ZA"/>
        </w:rPr>
        <w:t>1</w:t>
      </w:r>
      <w:r w:rsidRPr="00582406">
        <w:rPr>
          <w:rFonts w:ascii="GHEA Grapalat" w:hAnsi="GHEA Grapalat"/>
          <w:i w:val="0"/>
          <w:sz w:val="22"/>
          <w:szCs w:val="22"/>
          <w:lang w:val="af-ZA"/>
        </w:rPr>
        <w:t xml:space="preserve">.00-ը: </w:t>
      </w:r>
    </w:p>
    <w:p w14:paraId="126254C5" w14:textId="77777777"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615ABED7" w14:textId="3BDF7D4A"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w:t>
      </w:r>
      <w:r w:rsidRPr="00582406">
        <w:rPr>
          <w:rFonts w:ascii="GHEA Grapalat" w:hAnsi="GHEA Grapalat"/>
          <w:b/>
          <w:i w:val="0"/>
          <w:sz w:val="22"/>
          <w:szCs w:val="22"/>
          <w:lang w:val="af-ZA"/>
        </w:rPr>
        <w:t>202</w:t>
      </w:r>
      <w:r>
        <w:rPr>
          <w:rFonts w:ascii="GHEA Grapalat" w:hAnsi="GHEA Grapalat"/>
          <w:b/>
          <w:i w:val="0"/>
          <w:sz w:val="22"/>
          <w:szCs w:val="22"/>
          <w:lang w:val="af-ZA"/>
        </w:rPr>
        <w:t xml:space="preserve">5թ-ի </w:t>
      </w:r>
      <w:r w:rsidR="00ED4820">
        <w:rPr>
          <w:rFonts w:ascii="GHEA Grapalat" w:hAnsi="GHEA Grapalat"/>
          <w:b/>
          <w:i w:val="0"/>
          <w:sz w:val="22"/>
          <w:szCs w:val="22"/>
          <w:lang w:val="en-US"/>
        </w:rPr>
        <w:t>դեկտեմբերի</w:t>
      </w:r>
      <w:r w:rsidR="00D408F1">
        <w:rPr>
          <w:rFonts w:ascii="GHEA Grapalat" w:hAnsi="GHEA Grapalat"/>
          <w:b/>
          <w:i w:val="0"/>
          <w:sz w:val="22"/>
          <w:szCs w:val="22"/>
          <w:lang w:val="af-ZA"/>
        </w:rPr>
        <w:t xml:space="preserve"> 25</w:t>
      </w:r>
      <w:r w:rsidRPr="00135EE7">
        <w:rPr>
          <w:rFonts w:ascii="GHEA Grapalat" w:hAnsi="GHEA Grapalat"/>
          <w:b/>
          <w:i w:val="0"/>
          <w:sz w:val="22"/>
          <w:szCs w:val="22"/>
          <w:lang w:val="af-ZA"/>
        </w:rPr>
        <w:t>-ին</w:t>
      </w:r>
      <w:r>
        <w:rPr>
          <w:rFonts w:ascii="GHEA Grapalat" w:hAnsi="GHEA Grapalat"/>
          <w:b/>
          <w:i w:val="0"/>
          <w:sz w:val="22"/>
          <w:szCs w:val="22"/>
          <w:lang w:val="hy-AM"/>
        </w:rPr>
        <w:t>,</w:t>
      </w:r>
      <w:r w:rsidRPr="00582406">
        <w:rPr>
          <w:rFonts w:ascii="GHEA Grapalat" w:hAnsi="GHEA Grapalat"/>
          <w:b/>
          <w:i w:val="0"/>
          <w:sz w:val="22"/>
          <w:szCs w:val="22"/>
          <w:lang w:val="af-ZA"/>
        </w:rPr>
        <w:t xml:space="preserve"> ժամը 1</w:t>
      </w:r>
      <w:r w:rsidR="00A53E94">
        <w:rPr>
          <w:rFonts w:ascii="GHEA Grapalat" w:hAnsi="GHEA Grapalat"/>
          <w:b/>
          <w:i w:val="0"/>
          <w:sz w:val="22"/>
          <w:szCs w:val="22"/>
          <w:lang w:val="af-ZA"/>
        </w:rPr>
        <w:t>1</w:t>
      </w:r>
      <w:r>
        <w:rPr>
          <w:rFonts w:ascii="GHEA Grapalat" w:hAnsi="GHEA Grapalat"/>
          <w:b/>
          <w:i w:val="0"/>
          <w:sz w:val="22"/>
          <w:szCs w:val="22"/>
          <w:lang w:val="af-ZA"/>
        </w:rPr>
        <w:t>.0</w:t>
      </w:r>
      <w:r w:rsidRPr="00582406">
        <w:rPr>
          <w:rFonts w:ascii="GHEA Grapalat" w:hAnsi="GHEA Grapalat"/>
          <w:b/>
          <w:i w:val="0"/>
          <w:sz w:val="22"/>
          <w:szCs w:val="22"/>
          <w:lang w:val="af-ZA"/>
        </w:rPr>
        <w:t>0-ին։</w:t>
      </w:r>
    </w:p>
    <w:p w14:paraId="71581D90" w14:textId="77777777" w:rsidR="00982176" w:rsidRPr="00582406" w:rsidRDefault="00982176" w:rsidP="00982176">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5C7306E3" w14:textId="77777777" w:rsidR="00982176" w:rsidRPr="006D2E03" w:rsidRDefault="00982176" w:rsidP="00982176">
      <w:pPr>
        <w:pStyle w:val="BodyTextIndent"/>
        <w:spacing w:line="240" w:lineRule="auto"/>
        <w:rPr>
          <w:rFonts w:ascii="GHEA Grapalat" w:hAnsi="GHEA Grapalat"/>
          <w:i w:val="0"/>
          <w:lang w:val="hy-AM"/>
        </w:rPr>
      </w:pPr>
    </w:p>
    <w:p w14:paraId="6E5E10DD" w14:textId="77777777" w:rsidR="00ED4820" w:rsidRPr="003E4E74" w:rsidRDefault="00ED4820" w:rsidP="00ED4820">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Pr="0009775E">
        <w:rPr>
          <w:rFonts w:ascii="GHEA Grapalat" w:hAnsi="GHEA Grapalat"/>
          <w:i w:val="0"/>
          <w:sz w:val="22"/>
          <w:szCs w:val="22"/>
          <w:lang w:val="af-ZA"/>
        </w:rPr>
        <w:t>Ն</w:t>
      </w:r>
      <w:r w:rsidRPr="0009775E">
        <w:rPr>
          <w:rFonts w:ascii="Cambria Math" w:hAnsi="Cambria Math" w:cs="Cambria Math"/>
          <w:i w:val="0"/>
          <w:sz w:val="22"/>
          <w:szCs w:val="22"/>
          <w:lang w:val="af-ZA"/>
        </w:rPr>
        <w:t>․</w:t>
      </w:r>
      <w:r w:rsidRPr="0009775E">
        <w:rPr>
          <w:rFonts w:ascii="GHEA Grapalat" w:hAnsi="GHEA Grapalat"/>
          <w:i w:val="0"/>
          <w:sz w:val="22"/>
          <w:szCs w:val="22"/>
          <w:lang w:val="af-ZA"/>
        </w:rPr>
        <w:t xml:space="preserve"> Աբր</w:t>
      </w:r>
      <w:r>
        <w:rPr>
          <w:rFonts w:ascii="GHEA Grapalat" w:hAnsi="GHEA Grapalat"/>
          <w:i w:val="0"/>
          <w:sz w:val="22"/>
          <w:szCs w:val="22"/>
          <w:lang w:val="hy-AM"/>
        </w:rPr>
        <w:t>ա</w:t>
      </w:r>
      <w:r w:rsidRPr="0009775E">
        <w:rPr>
          <w:rFonts w:ascii="GHEA Grapalat" w:hAnsi="GHEA Grapalat"/>
          <w:i w:val="0"/>
          <w:sz w:val="22"/>
          <w:szCs w:val="22"/>
          <w:lang w:val="af-ZA"/>
        </w:rPr>
        <w:t>համյանին։</w:t>
      </w:r>
      <w:r w:rsidRPr="003E4E74">
        <w:rPr>
          <w:rFonts w:ascii="GHEA Grapalat" w:hAnsi="GHEA Grapalat"/>
          <w:i w:val="0"/>
          <w:sz w:val="22"/>
          <w:szCs w:val="22"/>
          <w:lang w:val="af-ZA"/>
        </w:rPr>
        <w:t xml:space="preserve"> </w:t>
      </w:r>
    </w:p>
    <w:p w14:paraId="29B9DE74" w14:textId="77777777" w:rsidR="00ED4820" w:rsidRDefault="00ED4820" w:rsidP="00ED4820">
      <w:pPr>
        <w:pStyle w:val="BodyTextIndent"/>
        <w:spacing w:line="240" w:lineRule="auto"/>
        <w:rPr>
          <w:rFonts w:ascii="GHEA Grapalat" w:hAnsi="GHEA Grapalat"/>
          <w:i w:val="0"/>
          <w:sz w:val="22"/>
          <w:szCs w:val="22"/>
          <w:lang w:val="af-ZA"/>
        </w:rPr>
      </w:pPr>
    </w:p>
    <w:p w14:paraId="5A97DED5" w14:textId="77777777" w:rsidR="00ED4820" w:rsidRPr="003E4E74" w:rsidRDefault="00ED4820" w:rsidP="00ED4820">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Հեռ</w:t>
      </w:r>
      <w:r w:rsidRPr="003E4E74">
        <w:rPr>
          <w:rFonts w:ascii="GHEA Grapalat" w:hAnsi="GHEA Grapalat"/>
          <w:i w:val="0"/>
          <w:sz w:val="22"/>
          <w:szCs w:val="22"/>
          <w:lang w:val="af-ZA"/>
        </w:rPr>
        <w:t>ախոս</w:t>
      </w:r>
      <w:r>
        <w:rPr>
          <w:rFonts w:ascii="GHEA Grapalat" w:hAnsi="GHEA Grapalat"/>
          <w:i w:val="0"/>
          <w:sz w:val="22"/>
          <w:szCs w:val="22"/>
          <w:lang w:val="af-ZA"/>
        </w:rPr>
        <w:t>`</w:t>
      </w:r>
      <w:r w:rsidRPr="003E4E74">
        <w:rPr>
          <w:rFonts w:ascii="GHEA Grapalat" w:hAnsi="GHEA Grapalat"/>
          <w:i w:val="0"/>
          <w:sz w:val="22"/>
          <w:szCs w:val="22"/>
          <w:lang w:val="af-ZA"/>
        </w:rPr>
        <w:t xml:space="preserve"> 010 54 39 80, </w:t>
      </w:r>
    </w:p>
    <w:p w14:paraId="0F4C714A" w14:textId="77777777" w:rsidR="00ED4820" w:rsidRPr="000D0EF0" w:rsidRDefault="00ED4820" w:rsidP="00ED4820">
      <w:pPr>
        <w:pStyle w:val="BodyTextIndent"/>
        <w:spacing w:line="240" w:lineRule="auto"/>
        <w:jc w:val="left"/>
        <w:rPr>
          <w:rFonts w:ascii="GHEA Grapalat" w:hAnsi="GHEA Grapalat"/>
          <w:i w:val="0"/>
          <w:lang w:val="hy-AM"/>
        </w:rPr>
      </w:pPr>
      <w:r w:rsidRPr="003E4E74">
        <w:rPr>
          <w:rFonts w:ascii="GHEA Grapalat" w:hAnsi="GHEA Grapalat"/>
          <w:i w:val="0"/>
          <w:sz w:val="22"/>
          <w:szCs w:val="22"/>
          <w:lang w:val="af-ZA"/>
        </w:rPr>
        <w:t>Էլ. Փոստ</w:t>
      </w:r>
      <w:r>
        <w:rPr>
          <w:rFonts w:ascii="GHEA Grapalat" w:hAnsi="GHEA Grapalat"/>
          <w:i w:val="0"/>
          <w:sz w:val="22"/>
          <w:szCs w:val="22"/>
          <w:lang w:val="af-ZA"/>
        </w:rPr>
        <w:t>`</w:t>
      </w:r>
      <w:r>
        <w:rPr>
          <w:rFonts w:asciiTheme="minorHAnsi" w:hAnsiTheme="minorHAnsi"/>
          <w:lang w:val="hy-AM"/>
        </w:rPr>
        <w:t xml:space="preserve"> </w:t>
      </w:r>
      <w:hyperlink r:id="rId8"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02A2EA8B" w14:textId="77777777" w:rsidR="00ED4820" w:rsidRPr="003E4E74" w:rsidRDefault="00ED4820" w:rsidP="00ED4820">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Pr>
          <w:rFonts w:ascii="GHEA Grapalat" w:hAnsi="GHEA Grapalat"/>
          <w:sz w:val="22"/>
          <w:szCs w:val="22"/>
          <w:lang w:val="af-ZA"/>
        </w:rPr>
        <w:t>`</w:t>
      </w:r>
      <w:r w:rsidRPr="003E4E74">
        <w:rPr>
          <w:rFonts w:ascii="GHEA Grapalat" w:hAnsi="GHEA Grapalat"/>
          <w:sz w:val="22"/>
          <w:szCs w:val="22"/>
          <w:lang w:val="af-ZA"/>
        </w:rPr>
        <w:t xml:space="preserve">  &lt;&lt;Երքաղլույս&gt;&gt; ՓԲԸ</w:t>
      </w:r>
    </w:p>
    <w:p w14:paraId="44D22870" w14:textId="77777777" w:rsidR="00982176" w:rsidRDefault="00982176" w:rsidP="00982176">
      <w:pPr>
        <w:pStyle w:val="BodyTextIndent3"/>
        <w:spacing w:after="240" w:line="240" w:lineRule="auto"/>
        <w:ind w:firstLine="709"/>
        <w:rPr>
          <w:rFonts w:ascii="GHEA Grapalat" w:hAnsi="GHEA Grapalat" w:cs="Sylfaen"/>
          <w:b/>
          <w:lang w:val="es-ES"/>
        </w:rPr>
      </w:pPr>
    </w:p>
    <w:p w14:paraId="4D66268E" w14:textId="77777777" w:rsidR="00982176" w:rsidRDefault="00982176" w:rsidP="00982176">
      <w:pPr>
        <w:pStyle w:val="BodyTextIndent3"/>
        <w:spacing w:after="240" w:line="240" w:lineRule="auto"/>
        <w:ind w:firstLine="709"/>
        <w:rPr>
          <w:rFonts w:ascii="GHEA Grapalat" w:hAnsi="GHEA Grapalat" w:cs="Sylfaen"/>
          <w:b/>
          <w:lang w:val="es-ES"/>
        </w:rPr>
      </w:pPr>
    </w:p>
    <w:p w14:paraId="62E1F591" w14:textId="77777777" w:rsidR="00982176" w:rsidRDefault="00982176" w:rsidP="00982176">
      <w:pPr>
        <w:pStyle w:val="BodyTextIndent3"/>
        <w:spacing w:after="240" w:line="240" w:lineRule="auto"/>
        <w:ind w:firstLine="709"/>
        <w:rPr>
          <w:rFonts w:ascii="GHEA Grapalat" w:hAnsi="GHEA Grapalat" w:cs="Sylfaen"/>
          <w:b/>
          <w:lang w:val="es-ES"/>
        </w:rPr>
      </w:pPr>
    </w:p>
    <w:p w14:paraId="1196AFAB" w14:textId="77777777" w:rsidR="00982176" w:rsidRDefault="00982176" w:rsidP="00982176">
      <w:pPr>
        <w:pStyle w:val="BodyTextIndent3"/>
        <w:spacing w:after="240" w:line="240" w:lineRule="auto"/>
        <w:ind w:firstLine="709"/>
        <w:rPr>
          <w:rFonts w:ascii="GHEA Grapalat" w:hAnsi="GHEA Grapalat" w:cs="Sylfaen"/>
          <w:b/>
          <w:lang w:val="es-ES"/>
        </w:rPr>
      </w:pPr>
    </w:p>
    <w:p w14:paraId="5CDDED7D" w14:textId="77777777" w:rsidR="00982176" w:rsidRDefault="00982176" w:rsidP="00982176">
      <w:pPr>
        <w:pStyle w:val="BodyTextIndent3"/>
        <w:spacing w:after="240" w:line="240" w:lineRule="auto"/>
        <w:ind w:firstLine="709"/>
        <w:rPr>
          <w:rFonts w:ascii="GHEA Grapalat" w:hAnsi="GHEA Grapalat" w:cs="Sylfaen"/>
          <w:b/>
          <w:lang w:val="es-ES"/>
        </w:rPr>
      </w:pPr>
    </w:p>
    <w:p w14:paraId="4F187DD0" w14:textId="77777777" w:rsidR="007F47DE" w:rsidRDefault="007F47DE" w:rsidP="00982176">
      <w:pPr>
        <w:pStyle w:val="BodyTextIndent3"/>
        <w:spacing w:after="240" w:line="240" w:lineRule="auto"/>
        <w:ind w:firstLine="709"/>
        <w:rPr>
          <w:rFonts w:ascii="GHEA Grapalat" w:hAnsi="GHEA Grapalat" w:cs="Sylfaen"/>
          <w:b/>
          <w:lang w:val="es-ES"/>
        </w:rPr>
      </w:pPr>
    </w:p>
    <w:p w14:paraId="799F7B10" w14:textId="77777777" w:rsidR="007F47DE" w:rsidRDefault="007F47DE" w:rsidP="00982176">
      <w:pPr>
        <w:pStyle w:val="BodyTextIndent3"/>
        <w:spacing w:after="240" w:line="240" w:lineRule="auto"/>
        <w:ind w:firstLine="709"/>
        <w:rPr>
          <w:rFonts w:ascii="GHEA Grapalat" w:hAnsi="GHEA Grapalat" w:cs="Sylfaen"/>
          <w:b/>
          <w:lang w:val="es-ES"/>
        </w:rPr>
      </w:pPr>
    </w:p>
    <w:p w14:paraId="48ECC15B" w14:textId="77777777" w:rsidR="00982176" w:rsidRDefault="00982176" w:rsidP="00982176">
      <w:pPr>
        <w:pStyle w:val="BodyTextIndent3"/>
        <w:spacing w:after="240" w:line="240" w:lineRule="auto"/>
        <w:ind w:firstLine="709"/>
        <w:rPr>
          <w:rFonts w:ascii="GHEA Grapalat" w:hAnsi="GHEA Grapalat" w:cs="Sylfaen"/>
          <w:b/>
          <w:lang w:val="es-ES"/>
        </w:rPr>
      </w:pPr>
    </w:p>
    <w:p w14:paraId="5CBB84DA"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Հաստատված է</w:t>
      </w:r>
    </w:p>
    <w:p w14:paraId="20E475E4" w14:textId="38BF9B4F"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sidR="00C1689B">
        <w:rPr>
          <w:rFonts w:ascii="GHEA Grapalat" w:hAnsi="GHEA Grapalat" w:cs="Sylfaen"/>
          <w:i/>
          <w:sz w:val="22"/>
          <w:lang w:val="af-ZA"/>
        </w:rPr>
        <w:t>2</w:t>
      </w:r>
      <w:r w:rsidR="00ED4820">
        <w:rPr>
          <w:rFonts w:ascii="GHEA Grapalat" w:hAnsi="GHEA Grapalat" w:cs="Sylfaen"/>
          <w:i/>
          <w:sz w:val="22"/>
          <w:lang w:val="af-ZA"/>
        </w:rPr>
        <w:t>6</w:t>
      </w:r>
      <w:r w:rsidR="00C1689B">
        <w:rPr>
          <w:rFonts w:ascii="GHEA Grapalat" w:hAnsi="GHEA Grapalat" w:cs="Sylfaen"/>
          <w:i/>
          <w:sz w:val="22"/>
          <w:lang w:val="af-ZA"/>
        </w:rPr>
        <w:t>/</w:t>
      </w:r>
      <w:r w:rsidR="003D2589">
        <w:rPr>
          <w:rFonts w:ascii="GHEA Grapalat" w:hAnsi="GHEA Grapalat" w:cs="Sylfaen"/>
          <w:i/>
          <w:sz w:val="22"/>
          <w:lang w:val="af-ZA"/>
        </w:rPr>
        <w:t>2</w:t>
      </w:r>
      <w:r w:rsidRPr="00461430">
        <w:rPr>
          <w:rFonts w:ascii="GHEA Grapalat" w:hAnsi="GHEA Grapalat" w:cs="Sylfaen"/>
          <w:i/>
          <w:sz w:val="22"/>
          <w:lang w:val="af-ZA"/>
        </w:rPr>
        <w:t xml:space="preserve">  ծածկագրով </w:t>
      </w:r>
    </w:p>
    <w:p w14:paraId="778B655F"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461430">
        <w:rPr>
          <w:rFonts w:ascii="GHEA Grapalat" w:hAnsi="GHEA Grapalat" w:cs="Sylfaen"/>
          <w:i/>
          <w:sz w:val="22"/>
          <w:lang w:val="af-ZA"/>
        </w:rPr>
        <w:t>գնահատող հանձնաժողովի</w:t>
      </w:r>
    </w:p>
    <w:p w14:paraId="39BCDA88" w14:textId="177FA009" w:rsidR="00A53E94" w:rsidRPr="00461430" w:rsidRDefault="00A53E94" w:rsidP="00A53E94">
      <w:pPr>
        <w:pStyle w:val="BodyText"/>
        <w:spacing w:after="0"/>
        <w:ind w:firstLine="567"/>
        <w:jc w:val="right"/>
        <w:rPr>
          <w:rFonts w:ascii="GHEA Grapalat" w:hAnsi="GHEA Grapalat"/>
          <w:i/>
          <w:sz w:val="22"/>
          <w:szCs w:val="20"/>
          <w:lang w:val="af-ZA"/>
        </w:rPr>
      </w:pPr>
      <w:r>
        <w:rPr>
          <w:rFonts w:ascii="GHEA Grapalat" w:hAnsi="GHEA Grapalat"/>
          <w:i/>
          <w:sz w:val="22"/>
          <w:szCs w:val="20"/>
          <w:lang w:val="af-ZA"/>
        </w:rPr>
        <w:t>2025</w:t>
      </w:r>
      <w:r w:rsidRPr="00461430">
        <w:rPr>
          <w:rFonts w:ascii="GHEA Grapalat" w:hAnsi="GHEA Grapalat"/>
          <w:i/>
          <w:sz w:val="22"/>
          <w:szCs w:val="20"/>
          <w:lang w:val="af-ZA"/>
        </w:rPr>
        <w:t>թ</w:t>
      </w:r>
      <w:r>
        <w:rPr>
          <w:rFonts w:ascii="GHEA Grapalat" w:hAnsi="GHEA Grapalat"/>
          <w:i/>
          <w:sz w:val="22"/>
          <w:szCs w:val="20"/>
          <w:lang w:val="af-ZA"/>
        </w:rPr>
        <w:t>.</w:t>
      </w:r>
      <w:r w:rsidRPr="00135EE7">
        <w:rPr>
          <w:rFonts w:ascii="GHEA Grapalat" w:hAnsi="GHEA Grapalat"/>
          <w:i/>
          <w:sz w:val="22"/>
          <w:szCs w:val="20"/>
          <w:lang w:val="af-ZA"/>
        </w:rPr>
        <w:t xml:space="preserve"> </w:t>
      </w:r>
      <w:proofErr w:type="gramStart"/>
      <w:r w:rsidR="00A2026C">
        <w:rPr>
          <w:rFonts w:ascii="GHEA Grapalat" w:hAnsi="GHEA Grapalat"/>
          <w:i/>
          <w:sz w:val="22"/>
          <w:szCs w:val="20"/>
        </w:rPr>
        <w:t>դ</w:t>
      </w:r>
      <w:r w:rsidR="00ED4820">
        <w:rPr>
          <w:rFonts w:ascii="GHEA Grapalat" w:hAnsi="GHEA Grapalat"/>
          <w:i/>
          <w:sz w:val="22"/>
          <w:szCs w:val="20"/>
        </w:rPr>
        <w:t>եկտեմբերի</w:t>
      </w:r>
      <w:proofErr w:type="gramEnd"/>
      <w:r w:rsidR="00A2026C">
        <w:rPr>
          <w:rFonts w:ascii="GHEA Grapalat" w:hAnsi="GHEA Grapalat"/>
          <w:i/>
          <w:sz w:val="22"/>
          <w:szCs w:val="20"/>
          <w:lang w:val="af-ZA"/>
        </w:rPr>
        <w:t xml:space="preserve"> 1</w:t>
      </w:r>
      <w:r w:rsidR="00A2026C">
        <w:rPr>
          <w:rFonts w:ascii="GHEA Grapalat" w:hAnsi="GHEA Grapalat"/>
          <w:i/>
          <w:sz w:val="22"/>
          <w:szCs w:val="20"/>
          <w:lang w:val="hy-AM"/>
        </w:rPr>
        <w:t>8</w:t>
      </w:r>
      <w:r w:rsidRPr="0001611E">
        <w:rPr>
          <w:rFonts w:ascii="GHEA Grapalat" w:hAnsi="GHEA Grapalat"/>
          <w:i/>
          <w:sz w:val="22"/>
          <w:szCs w:val="20"/>
          <w:lang w:val="af-ZA"/>
        </w:rPr>
        <w:t>-ի  որոշմամբ</w:t>
      </w:r>
    </w:p>
    <w:p w14:paraId="1D187856" w14:textId="77777777" w:rsidR="00A53E94" w:rsidRPr="00F24079" w:rsidRDefault="00A53E94" w:rsidP="00A53E94">
      <w:pPr>
        <w:pStyle w:val="BodyText"/>
        <w:spacing w:after="0"/>
        <w:ind w:right="-7" w:firstLine="567"/>
        <w:jc w:val="right"/>
        <w:rPr>
          <w:rFonts w:ascii="GHEA Grapalat" w:hAnsi="GHEA Grapalat"/>
          <w:i/>
          <w:lang w:val="af-ZA"/>
        </w:rPr>
      </w:pPr>
      <w:r w:rsidRPr="00461430">
        <w:rPr>
          <w:rFonts w:ascii="GHEA Grapalat" w:hAnsi="GHEA Grapalat" w:cs="Sylfaen"/>
          <w:i/>
        </w:rPr>
        <w:t>Արձանագրություն</w:t>
      </w:r>
      <w:r w:rsidRPr="00461430">
        <w:rPr>
          <w:rFonts w:ascii="GHEA Grapalat" w:hAnsi="GHEA Grapalat" w:cs="Sylfaen"/>
          <w:i/>
          <w:lang w:val="af-ZA"/>
        </w:rPr>
        <w:t xml:space="preserve"> </w:t>
      </w:r>
      <w:r w:rsidRPr="00461430">
        <w:rPr>
          <w:rFonts w:ascii="GHEA Grapalat" w:hAnsi="GHEA Grapalat" w:cs="Sylfaen"/>
          <w:i/>
        </w:rPr>
        <w:t>թիվ</w:t>
      </w:r>
      <w:r w:rsidRPr="00461430">
        <w:rPr>
          <w:rFonts w:ascii="GHEA Grapalat" w:hAnsi="GHEA Grapalat" w:cs="Sylfaen"/>
          <w:i/>
          <w:lang w:val="af-ZA"/>
        </w:rPr>
        <w:t xml:space="preserve"> 1, </w:t>
      </w:r>
      <w:r w:rsidRPr="00461430">
        <w:rPr>
          <w:rFonts w:ascii="GHEA Grapalat" w:hAnsi="GHEA Grapalat" w:cs="Sylfaen"/>
          <w:i/>
        </w:rPr>
        <w:t>կետ</w:t>
      </w:r>
      <w:r w:rsidRPr="00F24079">
        <w:rPr>
          <w:rFonts w:ascii="GHEA Grapalat" w:hAnsi="GHEA Grapalat" w:cs="Sylfaen"/>
          <w:i/>
          <w:lang w:val="af-ZA"/>
        </w:rPr>
        <w:t xml:space="preserve"> 3 </w:t>
      </w:r>
    </w:p>
    <w:p w14:paraId="4ECD486B" w14:textId="77777777" w:rsidR="00A53E94" w:rsidRPr="00795C6A" w:rsidRDefault="00A53E94" w:rsidP="00A53E94">
      <w:pPr>
        <w:pStyle w:val="BodyText"/>
        <w:ind w:right="-7" w:firstLine="567"/>
        <w:jc w:val="center"/>
        <w:rPr>
          <w:rFonts w:ascii="GHEA Grapalat" w:hAnsi="GHEA Grapalat"/>
          <w:lang w:val="af-ZA"/>
        </w:rPr>
      </w:pPr>
    </w:p>
    <w:p w14:paraId="34600E28" w14:textId="77777777" w:rsidR="00A53E94" w:rsidRPr="00795C6A" w:rsidRDefault="00A53E94" w:rsidP="00A53E94">
      <w:pPr>
        <w:pStyle w:val="BodyText"/>
        <w:ind w:right="-7" w:firstLine="567"/>
        <w:jc w:val="center"/>
        <w:rPr>
          <w:rFonts w:ascii="GHEA Grapalat" w:hAnsi="GHEA Grapalat"/>
          <w:lang w:val="af-ZA"/>
        </w:rPr>
      </w:pPr>
    </w:p>
    <w:p w14:paraId="640BF3D7" w14:textId="77777777" w:rsidR="00A53E94" w:rsidRPr="00795C6A" w:rsidRDefault="00A53E94" w:rsidP="00A53E94">
      <w:pPr>
        <w:pStyle w:val="BodyText"/>
        <w:ind w:right="-7" w:firstLine="567"/>
        <w:jc w:val="center"/>
        <w:rPr>
          <w:rFonts w:ascii="GHEA Grapalat" w:hAnsi="GHEA Grapalat"/>
          <w:lang w:val="af-ZA"/>
        </w:rPr>
      </w:pPr>
    </w:p>
    <w:p w14:paraId="39965ABE" w14:textId="77777777" w:rsidR="00A53E94" w:rsidRPr="00795C6A" w:rsidRDefault="00A53E94" w:rsidP="00A53E94">
      <w:pPr>
        <w:pStyle w:val="BodyText"/>
        <w:ind w:right="-7" w:firstLine="567"/>
        <w:jc w:val="center"/>
        <w:rPr>
          <w:rFonts w:ascii="GHEA Grapalat" w:hAnsi="GHEA Grapalat"/>
          <w:lang w:val="af-ZA"/>
        </w:rPr>
      </w:pPr>
    </w:p>
    <w:p w14:paraId="58240A7B" w14:textId="77777777" w:rsidR="00A53E94" w:rsidRPr="00795C6A" w:rsidRDefault="00A53E94" w:rsidP="00A53E94">
      <w:pPr>
        <w:pStyle w:val="BodyText"/>
        <w:ind w:right="-7" w:firstLine="567"/>
        <w:jc w:val="center"/>
        <w:rPr>
          <w:rFonts w:ascii="GHEA Grapalat" w:hAnsi="GHEA Grapalat"/>
          <w:lang w:val="af-ZA"/>
        </w:rPr>
      </w:pPr>
    </w:p>
    <w:p w14:paraId="79B2FA41" w14:textId="77777777" w:rsidR="00A53E94" w:rsidRPr="002C27A5" w:rsidRDefault="00A53E94" w:rsidP="00A53E94">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62378D31" w14:textId="77777777" w:rsidR="00A53E94" w:rsidRPr="00AE2768" w:rsidRDefault="00A53E94" w:rsidP="00A53E94">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8307B21" w14:textId="77777777" w:rsidR="00A53E94" w:rsidRPr="00AE2768" w:rsidRDefault="00A53E94" w:rsidP="00A53E94">
      <w:pPr>
        <w:pStyle w:val="BodyText"/>
        <w:ind w:right="-7" w:firstLine="567"/>
        <w:jc w:val="center"/>
        <w:rPr>
          <w:rFonts w:ascii="GHEA Grapalat" w:hAnsi="GHEA Grapalat"/>
          <w:lang w:val="af-ZA"/>
        </w:rPr>
      </w:pPr>
    </w:p>
    <w:p w14:paraId="46F04ACC" w14:textId="77777777" w:rsidR="00A53E94" w:rsidRPr="00AE2768" w:rsidRDefault="00A53E94" w:rsidP="00A53E94">
      <w:pPr>
        <w:pStyle w:val="BodyText"/>
        <w:ind w:right="-7" w:firstLine="567"/>
        <w:jc w:val="center"/>
        <w:rPr>
          <w:rFonts w:ascii="GHEA Grapalat" w:hAnsi="GHEA Grapalat"/>
          <w:lang w:val="af-ZA"/>
        </w:rPr>
      </w:pPr>
    </w:p>
    <w:p w14:paraId="0B725B97" w14:textId="77777777" w:rsidR="00A53E94" w:rsidRPr="00AE2768" w:rsidRDefault="00A53E94" w:rsidP="00A53E94">
      <w:pPr>
        <w:pStyle w:val="BodyText"/>
        <w:ind w:right="-7" w:firstLine="567"/>
        <w:jc w:val="center"/>
        <w:rPr>
          <w:rFonts w:ascii="GHEA Grapalat" w:hAnsi="GHEA Grapalat"/>
          <w:lang w:val="af-ZA"/>
        </w:rPr>
      </w:pPr>
    </w:p>
    <w:p w14:paraId="3D305D6A" w14:textId="77777777" w:rsidR="00A53E94" w:rsidRPr="00AE2768" w:rsidRDefault="00A53E94" w:rsidP="00A53E94">
      <w:pPr>
        <w:pStyle w:val="BodyText"/>
        <w:ind w:right="-7" w:firstLine="567"/>
        <w:jc w:val="center"/>
        <w:rPr>
          <w:rFonts w:ascii="GHEA Grapalat" w:hAnsi="GHEA Grapalat"/>
          <w:lang w:val="af-ZA"/>
        </w:rPr>
      </w:pPr>
    </w:p>
    <w:p w14:paraId="037C6FC6" w14:textId="77777777" w:rsidR="00A53E94" w:rsidRPr="00471E9B" w:rsidRDefault="00A53E94" w:rsidP="00A53E94">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57D89E40" w14:textId="77777777" w:rsidR="00A53E94" w:rsidRPr="00752623" w:rsidRDefault="00A53E94" w:rsidP="00A53E94">
      <w:pPr>
        <w:pStyle w:val="BodyText"/>
        <w:ind w:right="-7" w:firstLine="567"/>
        <w:jc w:val="center"/>
        <w:rPr>
          <w:rFonts w:ascii="GHEA Grapalat" w:hAnsi="GHEA Grapalat" w:cs="Sylfaen"/>
          <w:lang w:val="af-ZA"/>
        </w:rPr>
      </w:pPr>
    </w:p>
    <w:p w14:paraId="2C3BD43E" w14:textId="77777777" w:rsidR="00A53E94" w:rsidRPr="00752623" w:rsidRDefault="00A53E94" w:rsidP="00A53E94">
      <w:pPr>
        <w:pStyle w:val="BodyText"/>
        <w:ind w:right="-7" w:firstLine="567"/>
        <w:jc w:val="center"/>
        <w:rPr>
          <w:rFonts w:ascii="GHEA Grapalat" w:hAnsi="GHEA Grapalat" w:cs="Sylfaen"/>
          <w:lang w:val="af-ZA"/>
        </w:rPr>
      </w:pPr>
    </w:p>
    <w:p w14:paraId="47C73D01" w14:textId="77777777" w:rsidR="00ED4820" w:rsidRPr="0047756C" w:rsidRDefault="00ED4820" w:rsidP="00ED4820">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Pr>
          <w:rFonts w:ascii="GHEA Grapalat" w:hAnsi="GHEA Grapalat" w:cs="Sylfaen"/>
        </w:rPr>
        <w:t>՝</w:t>
      </w:r>
      <w:r w:rsidRPr="009519FA">
        <w:rPr>
          <w:rFonts w:ascii="GHEA Grapalat" w:hAnsi="GHEA Grapalat" w:cs="Sylfaen"/>
          <w:lang w:val="af-ZA"/>
        </w:rPr>
        <w:t xml:space="preserve"> </w:t>
      </w:r>
      <w:r>
        <w:rPr>
          <w:rFonts w:ascii="GHEA Grapalat" w:hAnsi="GHEA Grapalat" w:cs="Sylfaen"/>
        </w:rPr>
        <w:t>ՄԱԼՈՒԽՆԵՐԻ</w:t>
      </w:r>
      <w:r w:rsidRPr="009519FA">
        <w:rPr>
          <w:rFonts w:ascii="GHEA Grapalat" w:hAnsi="GHEA Grapalat" w:cs="Sylfaen"/>
          <w:lang w:val="af-ZA"/>
        </w:rPr>
        <w:t xml:space="preserve"> </w:t>
      </w:r>
      <w:r w:rsidRPr="00BB3D1B">
        <w:rPr>
          <w:rFonts w:ascii="GHEA Grapalat" w:hAnsi="GHEA Grapalat" w:cs="Sylfaen"/>
        </w:rPr>
        <w:t>ՁԵՌՔԲԵՐՄԱՆ</w:t>
      </w:r>
      <w:r w:rsidRPr="009519FA">
        <w:rPr>
          <w:rFonts w:ascii="GHEA Grapalat" w:hAnsi="GHEA Grapalat" w:cs="Sylfaen"/>
          <w:lang w:val="af-ZA"/>
        </w:rPr>
        <w:t xml:space="preserve"> </w:t>
      </w:r>
      <w:r w:rsidRPr="00752623">
        <w:rPr>
          <w:rFonts w:ascii="GHEA Grapalat" w:hAnsi="GHEA Grapalat" w:cs="Sylfaen"/>
        </w:rPr>
        <w:t>ՆՊԱՏԱԿՈՎ</w:t>
      </w:r>
      <w:r w:rsidRPr="008C1D39">
        <w:rPr>
          <w:rFonts w:ascii="GHEA Grapalat" w:hAnsi="GHEA Grapalat" w:cs="Sylfaen"/>
          <w:lang w:val="af-ZA"/>
        </w:rPr>
        <w:t xml:space="preserve">  </w:t>
      </w:r>
      <w:r w:rsidRPr="00752623">
        <w:rPr>
          <w:rFonts w:ascii="GHEA Grapalat" w:hAnsi="GHEA Grapalat" w:cs="Sylfaen"/>
        </w:rPr>
        <w:t>ՀԱՅՏԱՐԱՐՎԱԾ</w:t>
      </w:r>
      <w:r w:rsidRPr="0047756C">
        <w:rPr>
          <w:rFonts w:ascii="GHEA Grapalat" w:hAnsi="GHEA Grapalat" w:cs="Sylfaen"/>
          <w:lang w:val="af-ZA"/>
        </w:rPr>
        <w:t xml:space="preserve"> </w:t>
      </w:r>
      <w:r w:rsidRPr="001D14D6">
        <w:rPr>
          <w:rFonts w:ascii="GHEA Grapalat" w:hAnsi="GHEA Grapalat" w:cs="Sylfaen"/>
        </w:rPr>
        <w:t>ԳՆԱՆՇՄԱՆ</w:t>
      </w:r>
      <w:r w:rsidRPr="0047756C">
        <w:rPr>
          <w:rFonts w:ascii="GHEA Grapalat" w:hAnsi="GHEA Grapalat" w:cs="Sylfaen"/>
          <w:lang w:val="af-ZA"/>
        </w:rPr>
        <w:t xml:space="preserve"> </w:t>
      </w:r>
      <w:r w:rsidRPr="001D14D6">
        <w:rPr>
          <w:rFonts w:ascii="GHEA Grapalat" w:hAnsi="GHEA Grapalat" w:cs="Sylfaen"/>
        </w:rPr>
        <w:t>ՀԱՐՑՄԱՆ</w:t>
      </w:r>
    </w:p>
    <w:p w14:paraId="4D51B116" w14:textId="77777777" w:rsidR="00A53E94" w:rsidRPr="00AE2768" w:rsidRDefault="00A53E94" w:rsidP="00A53E94">
      <w:pPr>
        <w:pStyle w:val="BodyText"/>
        <w:ind w:right="-7"/>
        <w:jc w:val="center"/>
        <w:rPr>
          <w:rFonts w:ascii="GHEA Grapalat" w:hAnsi="GHEA Grapalat"/>
          <w:szCs w:val="22"/>
          <w:lang w:val="af-ZA"/>
        </w:rPr>
      </w:pPr>
    </w:p>
    <w:p w14:paraId="52037F58" w14:textId="77777777" w:rsidR="00A53E94" w:rsidRPr="00AE2768" w:rsidRDefault="00A53E94" w:rsidP="00A53E94">
      <w:pPr>
        <w:pStyle w:val="BodyText"/>
        <w:ind w:right="-7" w:firstLine="567"/>
        <w:jc w:val="center"/>
        <w:rPr>
          <w:rFonts w:ascii="GHEA Grapalat" w:hAnsi="GHEA Grapalat"/>
          <w:lang w:val="af-ZA"/>
        </w:rPr>
      </w:pPr>
    </w:p>
    <w:p w14:paraId="6B393173" w14:textId="77777777" w:rsidR="00A53E94" w:rsidRPr="00AE2768" w:rsidRDefault="00A53E94" w:rsidP="00A53E94">
      <w:pPr>
        <w:pStyle w:val="BodyText"/>
        <w:ind w:right="-7" w:firstLine="567"/>
        <w:jc w:val="center"/>
        <w:rPr>
          <w:rFonts w:ascii="GHEA Grapalat" w:hAnsi="GHEA Grapalat"/>
          <w:lang w:val="af-ZA"/>
        </w:rPr>
      </w:pPr>
    </w:p>
    <w:p w14:paraId="0C2B0ADB" w14:textId="77777777" w:rsidR="00A53E94" w:rsidRPr="00A71D81" w:rsidRDefault="00A53E94" w:rsidP="00A53E94">
      <w:pPr>
        <w:pStyle w:val="BodyText"/>
        <w:spacing w:after="0"/>
        <w:ind w:firstLine="567"/>
        <w:jc w:val="right"/>
        <w:rPr>
          <w:rFonts w:ascii="GHEA Grapalat" w:hAnsi="GHEA Grapalat"/>
          <w:lang w:val="af-ZA"/>
        </w:rPr>
      </w:pPr>
    </w:p>
    <w:p w14:paraId="6A4C339F" w14:textId="77777777" w:rsidR="00A53E94" w:rsidRPr="00A71D81" w:rsidRDefault="00A53E94" w:rsidP="00A53E94">
      <w:pPr>
        <w:pStyle w:val="BodyText"/>
        <w:ind w:right="-7" w:firstLine="567"/>
        <w:jc w:val="center"/>
        <w:rPr>
          <w:rFonts w:ascii="GHEA Grapalat" w:hAnsi="GHEA Grapalat"/>
          <w:lang w:val="af-ZA"/>
        </w:rPr>
      </w:pPr>
    </w:p>
    <w:p w14:paraId="08654038" w14:textId="77777777" w:rsidR="00A53E94" w:rsidRPr="00A71D81" w:rsidRDefault="00A53E94" w:rsidP="00A53E94">
      <w:pPr>
        <w:pStyle w:val="BodyText"/>
        <w:ind w:right="-7" w:firstLine="567"/>
        <w:jc w:val="center"/>
        <w:rPr>
          <w:rFonts w:ascii="GHEA Grapalat" w:hAnsi="GHEA Grapalat"/>
          <w:lang w:val="af-ZA"/>
        </w:rPr>
      </w:pPr>
    </w:p>
    <w:p w14:paraId="2F5D5593" w14:textId="77777777" w:rsidR="00A53E94" w:rsidRPr="00A71D81" w:rsidRDefault="00A53E94" w:rsidP="00A53E94">
      <w:pPr>
        <w:pStyle w:val="BodyText"/>
        <w:ind w:right="-7" w:firstLine="567"/>
        <w:jc w:val="center"/>
        <w:rPr>
          <w:rFonts w:ascii="GHEA Grapalat" w:hAnsi="GHEA Grapalat"/>
          <w:lang w:val="af-ZA"/>
        </w:rPr>
      </w:pPr>
    </w:p>
    <w:p w14:paraId="2AA8A8D8" w14:textId="77777777" w:rsidR="00A53E94" w:rsidRPr="00A71D81" w:rsidRDefault="00A53E94" w:rsidP="00A53E94">
      <w:pPr>
        <w:pStyle w:val="BodyText"/>
        <w:ind w:right="-7" w:firstLine="567"/>
        <w:jc w:val="center"/>
        <w:rPr>
          <w:rFonts w:ascii="GHEA Grapalat" w:hAnsi="GHEA Grapalat"/>
          <w:lang w:val="af-ZA"/>
        </w:rPr>
      </w:pPr>
    </w:p>
    <w:p w14:paraId="2362220A" w14:textId="77777777" w:rsidR="00A53E94" w:rsidRDefault="00A53E94" w:rsidP="00A53E94">
      <w:pPr>
        <w:pStyle w:val="BodyText"/>
        <w:ind w:right="-7" w:firstLine="567"/>
        <w:jc w:val="center"/>
        <w:rPr>
          <w:rFonts w:ascii="GHEA Grapalat" w:hAnsi="GHEA Grapalat"/>
          <w:lang w:val="af-ZA"/>
        </w:rPr>
      </w:pPr>
    </w:p>
    <w:p w14:paraId="06C09C9F" w14:textId="77777777" w:rsidR="00A53E94" w:rsidRDefault="00A53E94" w:rsidP="00A53E94">
      <w:pPr>
        <w:pStyle w:val="BodyText"/>
        <w:ind w:right="-7" w:firstLine="567"/>
        <w:jc w:val="center"/>
        <w:rPr>
          <w:rFonts w:ascii="GHEA Grapalat" w:hAnsi="GHEA Grapalat"/>
          <w:lang w:val="af-ZA"/>
        </w:rPr>
      </w:pPr>
    </w:p>
    <w:p w14:paraId="26454213" w14:textId="77777777" w:rsidR="00A53E94" w:rsidRPr="00A71D81" w:rsidRDefault="00A53E94" w:rsidP="00A53E94">
      <w:pPr>
        <w:pStyle w:val="BodyText"/>
        <w:ind w:right="-7" w:firstLine="567"/>
        <w:jc w:val="center"/>
        <w:rPr>
          <w:rFonts w:ascii="GHEA Grapalat" w:hAnsi="GHEA Grapalat"/>
          <w:lang w:val="af-ZA"/>
        </w:rPr>
      </w:pPr>
    </w:p>
    <w:p w14:paraId="4A04A33A" w14:textId="77777777" w:rsidR="00A53E94" w:rsidRPr="00A71D81" w:rsidRDefault="00A53E94" w:rsidP="00A53E94">
      <w:pPr>
        <w:pStyle w:val="BodyText"/>
        <w:ind w:right="-7" w:firstLine="567"/>
        <w:jc w:val="center"/>
        <w:rPr>
          <w:rFonts w:ascii="GHEA Grapalat" w:hAnsi="GHEA Grapalat"/>
          <w:lang w:val="af-ZA"/>
        </w:rPr>
      </w:pPr>
    </w:p>
    <w:p w14:paraId="2EF6B71F" w14:textId="77777777" w:rsidR="00A53E94" w:rsidRPr="00A71D81" w:rsidRDefault="00A53E94" w:rsidP="00A53E94">
      <w:pPr>
        <w:pStyle w:val="BodyText"/>
        <w:ind w:right="-7" w:firstLine="567"/>
        <w:jc w:val="center"/>
        <w:rPr>
          <w:rFonts w:ascii="GHEA Grapalat" w:hAnsi="GHEA Grapalat"/>
          <w:lang w:val="af-ZA"/>
        </w:rPr>
      </w:pPr>
    </w:p>
    <w:p w14:paraId="49DBEBF0" w14:textId="77777777" w:rsidR="00A53E94" w:rsidRPr="00A71D81" w:rsidRDefault="00A53E94" w:rsidP="00A53E94">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14F74190" w14:textId="77777777" w:rsidR="00A53E94" w:rsidRPr="00A71D81" w:rsidRDefault="00A53E94" w:rsidP="00A53E94">
      <w:pPr>
        <w:ind w:firstLine="567"/>
        <w:jc w:val="center"/>
        <w:rPr>
          <w:rFonts w:ascii="GHEA Grapalat" w:hAnsi="GHEA Grapalat"/>
          <w:b/>
          <w:sz w:val="20"/>
          <w:szCs w:val="22"/>
          <w:lang w:val="af-ZA"/>
        </w:rPr>
      </w:pPr>
    </w:p>
    <w:p w14:paraId="6C9AEFF3" w14:textId="77777777" w:rsidR="00A53E94" w:rsidRPr="00A71D81" w:rsidRDefault="00A53E94" w:rsidP="00A53E94">
      <w:pPr>
        <w:ind w:firstLine="567"/>
        <w:jc w:val="center"/>
        <w:rPr>
          <w:rFonts w:ascii="GHEA Grapalat" w:hAnsi="GHEA Grapalat" w:cs="Sylfaen"/>
          <w:b/>
          <w:sz w:val="22"/>
          <w:szCs w:val="22"/>
          <w:lang w:val="af-ZA"/>
        </w:rPr>
      </w:pPr>
    </w:p>
    <w:p w14:paraId="0EF437CA" w14:textId="77777777" w:rsidR="00A53E94" w:rsidRPr="00A71D81" w:rsidRDefault="00A53E94" w:rsidP="00A53E94">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4A0CF342" w14:textId="77777777" w:rsidR="00A53E94" w:rsidRPr="00A71D81" w:rsidRDefault="00A53E94" w:rsidP="00A53E94">
      <w:pPr>
        <w:ind w:firstLine="567"/>
        <w:jc w:val="center"/>
        <w:rPr>
          <w:rFonts w:ascii="GHEA Grapalat" w:hAnsi="GHEA Grapalat"/>
          <w:i/>
          <w:sz w:val="20"/>
          <w:lang w:val="af-ZA"/>
        </w:rPr>
      </w:pPr>
    </w:p>
    <w:p w14:paraId="5408F8C4" w14:textId="77777777" w:rsidR="00ED4820" w:rsidRDefault="00ED4820" w:rsidP="00ED4820">
      <w:pPr>
        <w:ind w:firstLine="567"/>
        <w:jc w:val="center"/>
        <w:rPr>
          <w:rFonts w:ascii="GHEA Grapalat" w:hAnsi="GHEA Grapalat"/>
          <w:b/>
          <w:sz w:val="20"/>
          <w:lang w:val="af-ZA"/>
        </w:rPr>
      </w:pPr>
      <w:r>
        <w:rPr>
          <w:rFonts w:ascii="GHEA Grapalat" w:hAnsi="GHEA Grapalat"/>
          <w:b/>
          <w:sz w:val="20"/>
          <w:lang w:val="hy-AM"/>
        </w:rPr>
        <w:t>&lt;&lt;</w:t>
      </w:r>
      <w:r w:rsidRPr="00D17203">
        <w:rPr>
          <w:rFonts w:ascii="GHEA Grapalat" w:hAnsi="GHEA Grapalat"/>
          <w:b/>
          <w:sz w:val="20"/>
          <w:lang w:val="af-ZA"/>
        </w:rPr>
        <w:t>ԵՐՔԱՂԼՈՒՅՍ</w:t>
      </w:r>
      <w:r>
        <w:rPr>
          <w:rFonts w:ascii="GHEA Grapalat" w:hAnsi="GHEA Grapalat"/>
          <w:b/>
          <w:sz w:val="20"/>
          <w:lang w:val="hy-AM"/>
        </w:rPr>
        <w:t>&gt;</w:t>
      </w:r>
      <w:r w:rsidRPr="00D17203">
        <w:rPr>
          <w:rFonts w:ascii="GHEA Grapalat" w:hAnsi="GHEA Grapalat"/>
          <w:b/>
          <w:sz w:val="20"/>
          <w:lang w:val="af-ZA"/>
        </w:rPr>
        <w:t>&gt; ՓԲԸ</w:t>
      </w:r>
      <w:r w:rsidRPr="00752623">
        <w:rPr>
          <w:rFonts w:ascii="GHEA Grapalat" w:hAnsi="GHEA Grapalat"/>
          <w:b/>
          <w:sz w:val="20"/>
          <w:lang w:val="af-ZA"/>
        </w:rPr>
        <w:t xml:space="preserve"> </w:t>
      </w:r>
      <w:r>
        <w:rPr>
          <w:rFonts w:ascii="GHEA Grapalat" w:hAnsi="GHEA Grapalat"/>
          <w:b/>
          <w:sz w:val="20"/>
          <w:lang w:val="af-ZA"/>
        </w:rPr>
        <w:t xml:space="preserve"> </w:t>
      </w:r>
      <w:r w:rsidRPr="00752623">
        <w:rPr>
          <w:rFonts w:ascii="GHEA Grapalat" w:hAnsi="GHEA Grapalat"/>
          <w:b/>
          <w:sz w:val="20"/>
          <w:lang w:val="af-ZA"/>
        </w:rPr>
        <w:t>ԿԱՐԻՔՆԵՐԻ ՀԱՄԱՐ</w:t>
      </w:r>
      <w:r w:rsidRPr="00D17203">
        <w:rPr>
          <w:rFonts w:ascii="GHEA Grapalat" w:hAnsi="GHEA Grapalat"/>
          <w:b/>
          <w:sz w:val="20"/>
          <w:lang w:val="af-ZA"/>
        </w:rPr>
        <w:t xml:space="preserve"> </w:t>
      </w:r>
      <w:r>
        <w:rPr>
          <w:rFonts w:ascii="GHEA Grapalat" w:hAnsi="GHEA Grapalat"/>
          <w:b/>
          <w:sz w:val="20"/>
          <w:lang w:val="af-ZA"/>
        </w:rPr>
        <w:t>ՄԱԼՈՒԽՆԵՐԻ</w:t>
      </w:r>
      <w:r w:rsidRPr="00BB3D1B">
        <w:rPr>
          <w:rFonts w:ascii="GHEA Grapalat" w:hAnsi="GHEA Grapalat"/>
          <w:b/>
          <w:sz w:val="20"/>
          <w:lang w:val="af-ZA"/>
        </w:rPr>
        <w:t xml:space="preserve"> </w:t>
      </w:r>
      <w:r w:rsidRPr="00752623">
        <w:rPr>
          <w:rFonts w:ascii="GHEA Grapalat" w:hAnsi="GHEA Grapalat"/>
          <w:b/>
          <w:sz w:val="20"/>
          <w:lang w:val="af-ZA"/>
        </w:rPr>
        <w:t xml:space="preserve">ՁԵՌՔԲԵՐՄԱՆ ՆՊԱՏԱԿՈՎ ՀԱՅՏԱՐԱՐՎԱԾ </w:t>
      </w:r>
      <w:r w:rsidRPr="00236CFA">
        <w:rPr>
          <w:rFonts w:ascii="GHEA Grapalat" w:hAnsi="GHEA Grapalat"/>
          <w:b/>
          <w:sz w:val="20"/>
          <w:lang w:val="af-ZA"/>
        </w:rPr>
        <w:t>ԳՆԱՆՇՄԱՆ</w:t>
      </w:r>
      <w:r>
        <w:rPr>
          <w:rFonts w:ascii="GHEA Grapalat" w:hAnsi="GHEA Grapalat"/>
          <w:b/>
          <w:sz w:val="20"/>
          <w:lang w:val="af-ZA"/>
        </w:rPr>
        <w:t xml:space="preserve"> </w:t>
      </w:r>
      <w:r w:rsidRPr="00236CFA">
        <w:rPr>
          <w:rFonts w:ascii="GHEA Grapalat" w:hAnsi="GHEA Grapalat"/>
          <w:b/>
          <w:sz w:val="20"/>
          <w:lang w:val="af-ZA"/>
        </w:rPr>
        <w:t>ՀԱՐՑՄԱՆ</w:t>
      </w:r>
      <w:r>
        <w:rPr>
          <w:rFonts w:ascii="GHEA Grapalat" w:hAnsi="GHEA Grapalat"/>
          <w:b/>
          <w:sz w:val="20"/>
          <w:lang w:val="af-ZA"/>
        </w:rPr>
        <w:t xml:space="preserve"> </w:t>
      </w:r>
      <w:r w:rsidRPr="00752623">
        <w:rPr>
          <w:rFonts w:ascii="GHEA Grapalat" w:hAnsi="GHEA Grapalat"/>
          <w:b/>
          <w:sz w:val="20"/>
          <w:lang w:val="af-ZA"/>
        </w:rPr>
        <w:t>ՀՐԱՎԵՐԻ</w:t>
      </w:r>
    </w:p>
    <w:p w14:paraId="54FA217B" w14:textId="77777777" w:rsidR="00A53E94" w:rsidRPr="00A71D81" w:rsidRDefault="00A53E94" w:rsidP="00A53E94">
      <w:pPr>
        <w:ind w:firstLine="567"/>
        <w:jc w:val="center"/>
        <w:rPr>
          <w:rFonts w:ascii="GHEA Grapalat" w:hAnsi="GHEA Grapalat" w:cs="Sylfaen"/>
          <w:b/>
          <w:sz w:val="20"/>
          <w:szCs w:val="22"/>
          <w:lang w:val="af-ZA"/>
        </w:rPr>
      </w:pPr>
    </w:p>
    <w:p w14:paraId="1AE35D5A" w14:textId="77777777" w:rsidR="00A53E94" w:rsidRPr="00A71D81" w:rsidRDefault="00A53E94" w:rsidP="00A53E94">
      <w:pPr>
        <w:ind w:firstLine="567"/>
        <w:jc w:val="center"/>
        <w:rPr>
          <w:rFonts w:ascii="GHEA Grapalat" w:hAnsi="GHEA Grapalat" w:cs="Sylfaen"/>
          <w:b/>
          <w:sz w:val="20"/>
          <w:szCs w:val="22"/>
          <w:lang w:val="af-ZA"/>
        </w:rPr>
      </w:pPr>
    </w:p>
    <w:p w14:paraId="1F810E3A" w14:textId="77777777" w:rsidR="00A53E94" w:rsidRPr="00A71D81" w:rsidRDefault="00A53E94" w:rsidP="00A53E94">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350B9A51" w14:textId="77777777" w:rsidR="00A53E94" w:rsidRPr="00A71D81" w:rsidRDefault="00A53E94" w:rsidP="00A53E94">
      <w:pPr>
        <w:ind w:firstLine="567"/>
        <w:jc w:val="both"/>
        <w:rPr>
          <w:rFonts w:ascii="GHEA Grapalat" w:hAnsi="GHEA Grapalat"/>
          <w:sz w:val="20"/>
          <w:lang w:val="af-ZA"/>
        </w:rPr>
      </w:pPr>
    </w:p>
    <w:p w14:paraId="192BE7B3"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4464827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5EECD64E"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EE66373"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78208F2"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429E0168"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42A8D649"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623190C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228AF49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47D6DCD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8E3DC1C"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787FDF22" w14:textId="77777777" w:rsidR="00A53E94" w:rsidRPr="00A71D81" w:rsidRDefault="00A53E94" w:rsidP="00A53E94">
      <w:pPr>
        <w:ind w:firstLine="567"/>
        <w:jc w:val="both"/>
        <w:rPr>
          <w:rFonts w:ascii="GHEA Grapalat" w:hAnsi="GHEA Grapalat"/>
          <w:sz w:val="20"/>
          <w:lang w:val="af-ZA"/>
        </w:rPr>
      </w:pPr>
    </w:p>
    <w:p w14:paraId="5CA007B2" w14:textId="77777777" w:rsidR="00A53E94" w:rsidRPr="00A71D81" w:rsidRDefault="00A53E94" w:rsidP="00A53E94">
      <w:pPr>
        <w:ind w:firstLine="567"/>
        <w:jc w:val="both"/>
        <w:rPr>
          <w:rFonts w:ascii="GHEA Grapalat" w:hAnsi="GHEA Grapalat"/>
          <w:sz w:val="20"/>
          <w:lang w:val="af-ZA"/>
        </w:rPr>
      </w:pPr>
    </w:p>
    <w:p w14:paraId="02542AAF" w14:textId="77777777" w:rsidR="00A53E94" w:rsidRPr="00A71D81" w:rsidRDefault="00A53E94" w:rsidP="00A53E94">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1F62814" w14:textId="77777777" w:rsidR="00A53E94" w:rsidRPr="00A71D81" w:rsidRDefault="00A53E94" w:rsidP="00A53E94">
      <w:pPr>
        <w:ind w:firstLine="567"/>
        <w:jc w:val="both"/>
        <w:rPr>
          <w:rFonts w:ascii="GHEA Grapalat" w:hAnsi="GHEA Grapalat"/>
          <w:sz w:val="20"/>
          <w:lang w:val="af-ZA"/>
        </w:rPr>
      </w:pPr>
    </w:p>
    <w:p w14:paraId="0B6C836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5CFAB64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192EA44C"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2D61B26E" w14:textId="77777777" w:rsidR="00A53E94" w:rsidRPr="00A71D81" w:rsidRDefault="00A53E94" w:rsidP="00A53E94">
      <w:pPr>
        <w:ind w:firstLine="1134"/>
        <w:jc w:val="both"/>
        <w:rPr>
          <w:rFonts w:ascii="GHEA Grapalat" w:hAnsi="GHEA Grapalat" w:cs="Times Armenian"/>
          <w:sz w:val="20"/>
          <w:lang w:val="af-ZA"/>
        </w:rPr>
      </w:pPr>
    </w:p>
    <w:p w14:paraId="1806EFFE" w14:textId="77777777" w:rsidR="00A53E94" w:rsidRPr="00A71D81" w:rsidRDefault="00A53E94" w:rsidP="00A53E94">
      <w:pPr>
        <w:ind w:firstLine="1134"/>
        <w:jc w:val="both"/>
        <w:rPr>
          <w:rFonts w:ascii="GHEA Grapalat" w:hAnsi="GHEA Grapalat" w:cs="Times Armenian"/>
          <w:sz w:val="20"/>
          <w:lang w:val="af-ZA"/>
        </w:rPr>
      </w:pPr>
    </w:p>
    <w:p w14:paraId="5D31A86E" w14:textId="77777777" w:rsidR="00A53E94" w:rsidRPr="00A71D81" w:rsidRDefault="00A53E94" w:rsidP="00A53E94">
      <w:pPr>
        <w:ind w:firstLine="1134"/>
        <w:jc w:val="both"/>
        <w:rPr>
          <w:rFonts w:ascii="GHEA Grapalat" w:hAnsi="GHEA Grapalat" w:cs="Times Armenian"/>
          <w:sz w:val="20"/>
          <w:lang w:val="af-ZA"/>
        </w:rPr>
      </w:pPr>
    </w:p>
    <w:p w14:paraId="551776E6" w14:textId="77777777" w:rsidR="00A53E94" w:rsidRPr="00A71D81" w:rsidRDefault="00A53E94" w:rsidP="00A53E94">
      <w:pPr>
        <w:ind w:firstLine="1134"/>
        <w:jc w:val="both"/>
        <w:rPr>
          <w:rFonts w:ascii="GHEA Grapalat" w:hAnsi="GHEA Grapalat" w:cs="Times Armenian"/>
          <w:sz w:val="20"/>
          <w:lang w:val="af-ZA"/>
        </w:rPr>
      </w:pPr>
    </w:p>
    <w:p w14:paraId="003947D3" w14:textId="77777777" w:rsidR="00A53E94" w:rsidRPr="00A71D81" w:rsidRDefault="00A53E94" w:rsidP="00A53E94">
      <w:pPr>
        <w:ind w:firstLine="1134"/>
        <w:jc w:val="both"/>
        <w:rPr>
          <w:rFonts w:ascii="GHEA Grapalat" w:hAnsi="GHEA Grapalat" w:cs="Times Armenian"/>
          <w:sz w:val="20"/>
          <w:lang w:val="af-ZA"/>
        </w:rPr>
      </w:pPr>
    </w:p>
    <w:p w14:paraId="30851D34" w14:textId="77777777" w:rsidR="00A53E94" w:rsidRPr="00A71D81" w:rsidRDefault="00A53E94" w:rsidP="00A53E94">
      <w:pPr>
        <w:ind w:firstLine="1134"/>
        <w:jc w:val="both"/>
        <w:rPr>
          <w:rFonts w:ascii="GHEA Grapalat" w:hAnsi="GHEA Grapalat" w:cs="Times Armenian"/>
          <w:sz w:val="20"/>
          <w:lang w:val="af-ZA"/>
        </w:rPr>
      </w:pPr>
    </w:p>
    <w:p w14:paraId="7DBE2C87"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3BF4111" w14:textId="228C628F" w:rsidR="00A53E94" w:rsidRPr="00A71D81" w:rsidRDefault="00A53E94" w:rsidP="00A53E94">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sidR="00C1689B">
        <w:rPr>
          <w:rFonts w:ascii="GHEA Grapalat" w:hAnsi="GHEA Grapalat" w:cs="Sylfaen"/>
          <w:sz w:val="20"/>
          <w:lang w:val="af-ZA"/>
        </w:rPr>
        <w:t>2</w:t>
      </w:r>
      <w:r w:rsidR="00ED4820">
        <w:rPr>
          <w:rFonts w:ascii="GHEA Grapalat" w:hAnsi="GHEA Grapalat" w:cs="Sylfaen"/>
          <w:sz w:val="20"/>
          <w:lang w:val="af-ZA"/>
        </w:rPr>
        <w:t>6</w:t>
      </w:r>
      <w:r w:rsidR="00C1689B">
        <w:rPr>
          <w:rFonts w:ascii="GHEA Grapalat" w:hAnsi="GHEA Grapalat" w:cs="Sylfaen"/>
          <w:sz w:val="20"/>
          <w:lang w:val="af-ZA"/>
        </w:rPr>
        <w:t>/2</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5B2FCCC4"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53CF5FC2"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599662C" w14:textId="77777777" w:rsidR="00A53E94" w:rsidRPr="00A71D81" w:rsidRDefault="00A53E94" w:rsidP="00A53E94">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6B5226E1" w14:textId="77777777" w:rsidR="00ED4820" w:rsidRPr="00542E60" w:rsidRDefault="00ED4820" w:rsidP="00ED4820">
      <w:pPr>
        <w:pStyle w:val="BodyTextIndent2"/>
        <w:spacing w:line="240" w:lineRule="auto"/>
        <w:rPr>
          <w:rFonts w:ascii="GHEA Grapalat" w:hAnsi="GHEA Grapalat" w:cs="Sylfaen"/>
          <w:szCs w:val="24"/>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r>
        <w:rPr>
          <w:rFonts w:ascii="GHEA Grapalat" w:hAnsi="GHEA Grapalat" w:cs="Sylfaen"/>
          <w:szCs w:val="24"/>
        </w:rPr>
        <w:t xml:space="preserve">   </w:t>
      </w:r>
      <w:hyperlink r:id="rId9" w:history="1">
        <w:r w:rsidRPr="009A4E55">
          <w:rPr>
            <w:rStyle w:val="Hyperlink"/>
            <w:rFonts w:ascii="GHEA Grapalat" w:hAnsi="GHEA Grapalat"/>
            <w:lang w:val="hy-AM"/>
          </w:rPr>
          <w:t>narine</w:t>
        </w:r>
        <w:r w:rsidRPr="009A4E55">
          <w:rPr>
            <w:rStyle w:val="Hyperlink"/>
            <w:rFonts w:ascii="GHEA Grapalat" w:hAnsi="GHEA Grapalat"/>
          </w:rPr>
          <w:t>.abrahamyan@yerevan.am</w:t>
        </w:r>
      </w:hyperlink>
    </w:p>
    <w:p w14:paraId="675C49CF" w14:textId="77777777" w:rsidR="00A53E94" w:rsidRPr="00542E60" w:rsidRDefault="00A53E94" w:rsidP="00A53E94">
      <w:pPr>
        <w:jc w:val="center"/>
        <w:rPr>
          <w:rFonts w:ascii="GHEA Grapalat" w:hAnsi="GHEA Grapalat" w:cs="Sylfaen"/>
          <w:szCs w:val="22"/>
          <w:lang w:val="af-ZA"/>
        </w:rPr>
      </w:pPr>
    </w:p>
    <w:p w14:paraId="5A887785" w14:textId="77777777" w:rsidR="00A53E94" w:rsidRPr="00542E60" w:rsidRDefault="00A53E94" w:rsidP="00A53E94">
      <w:pPr>
        <w:jc w:val="center"/>
        <w:rPr>
          <w:rFonts w:ascii="GHEA Grapalat" w:hAnsi="GHEA Grapalat" w:cs="Sylfaen"/>
          <w:szCs w:val="22"/>
          <w:lang w:val="af-ZA"/>
        </w:rPr>
      </w:pPr>
    </w:p>
    <w:p w14:paraId="405E03AE" w14:textId="77777777" w:rsidR="00A53E94" w:rsidRPr="00542E60" w:rsidRDefault="00A53E94" w:rsidP="00A53E94">
      <w:pPr>
        <w:jc w:val="center"/>
        <w:rPr>
          <w:rFonts w:ascii="GHEA Grapalat" w:hAnsi="GHEA Grapalat" w:cs="Sylfaen"/>
          <w:szCs w:val="22"/>
          <w:lang w:val="af-ZA"/>
        </w:rPr>
      </w:pPr>
    </w:p>
    <w:p w14:paraId="71C0064C" w14:textId="77777777" w:rsidR="00A53E94" w:rsidRPr="00542E60" w:rsidRDefault="00A53E94" w:rsidP="00A53E94">
      <w:pPr>
        <w:jc w:val="center"/>
        <w:rPr>
          <w:rFonts w:ascii="GHEA Grapalat" w:hAnsi="GHEA Grapalat" w:cs="Sylfaen"/>
          <w:szCs w:val="22"/>
          <w:lang w:val="af-ZA"/>
        </w:rPr>
      </w:pPr>
    </w:p>
    <w:p w14:paraId="6EBE7483" w14:textId="77777777" w:rsidR="00A53E94" w:rsidRPr="00542E60" w:rsidRDefault="00A53E94" w:rsidP="00A53E94">
      <w:pPr>
        <w:jc w:val="center"/>
        <w:rPr>
          <w:rFonts w:ascii="GHEA Grapalat" w:hAnsi="GHEA Grapalat" w:cs="Sylfaen"/>
          <w:szCs w:val="22"/>
          <w:lang w:val="af-ZA"/>
        </w:rPr>
      </w:pPr>
    </w:p>
    <w:p w14:paraId="1B88BCCE" w14:textId="77777777" w:rsidR="00A53E94" w:rsidRPr="00542E60" w:rsidRDefault="00A53E94" w:rsidP="00A53E94">
      <w:pPr>
        <w:jc w:val="center"/>
        <w:rPr>
          <w:rFonts w:ascii="GHEA Grapalat" w:hAnsi="GHEA Grapalat" w:cs="Sylfaen"/>
          <w:szCs w:val="22"/>
          <w:lang w:val="af-ZA"/>
        </w:rPr>
      </w:pPr>
    </w:p>
    <w:p w14:paraId="67BFDE03" w14:textId="77777777" w:rsidR="00A53E94" w:rsidRPr="00542E60" w:rsidRDefault="00A53E94" w:rsidP="00A53E94">
      <w:pPr>
        <w:jc w:val="center"/>
        <w:rPr>
          <w:rFonts w:ascii="GHEA Grapalat" w:hAnsi="GHEA Grapalat" w:cs="Sylfaen"/>
          <w:szCs w:val="22"/>
          <w:lang w:val="af-ZA"/>
        </w:rPr>
      </w:pPr>
    </w:p>
    <w:p w14:paraId="46B4F540" w14:textId="77777777" w:rsidR="00A53E94" w:rsidRPr="00542E60" w:rsidRDefault="00A53E94" w:rsidP="00A53E94">
      <w:pPr>
        <w:jc w:val="center"/>
        <w:rPr>
          <w:rFonts w:ascii="GHEA Grapalat" w:hAnsi="GHEA Grapalat" w:cs="Sylfaen"/>
          <w:szCs w:val="22"/>
          <w:lang w:val="af-ZA"/>
        </w:rPr>
      </w:pPr>
    </w:p>
    <w:p w14:paraId="27318220" w14:textId="77777777" w:rsidR="00A53E94" w:rsidRPr="00542E60" w:rsidRDefault="00A53E94" w:rsidP="00A53E94">
      <w:pPr>
        <w:jc w:val="center"/>
        <w:rPr>
          <w:rFonts w:ascii="GHEA Grapalat" w:hAnsi="GHEA Grapalat" w:cs="Sylfaen"/>
          <w:szCs w:val="22"/>
          <w:lang w:val="af-ZA"/>
        </w:rPr>
      </w:pPr>
    </w:p>
    <w:p w14:paraId="3159D25A" w14:textId="77777777" w:rsidR="00A53E94" w:rsidRPr="00542E60" w:rsidRDefault="00A53E94" w:rsidP="00A53E94">
      <w:pPr>
        <w:jc w:val="center"/>
        <w:rPr>
          <w:rFonts w:ascii="GHEA Grapalat" w:hAnsi="GHEA Grapalat" w:cs="Sylfaen"/>
          <w:szCs w:val="22"/>
          <w:lang w:val="af-ZA"/>
        </w:rPr>
      </w:pPr>
    </w:p>
    <w:p w14:paraId="5DE7A088" w14:textId="77777777" w:rsidR="00A53E94" w:rsidRPr="00542E60" w:rsidRDefault="00A53E94" w:rsidP="00A53E94">
      <w:pPr>
        <w:jc w:val="center"/>
        <w:rPr>
          <w:rFonts w:ascii="GHEA Grapalat" w:hAnsi="GHEA Grapalat" w:cs="Sylfaen"/>
          <w:szCs w:val="22"/>
          <w:lang w:val="af-ZA"/>
        </w:rPr>
      </w:pPr>
    </w:p>
    <w:p w14:paraId="1A067972" w14:textId="77777777" w:rsidR="00A53E94" w:rsidRPr="00542E60" w:rsidRDefault="00A53E94" w:rsidP="00A53E94">
      <w:pPr>
        <w:jc w:val="center"/>
        <w:rPr>
          <w:rFonts w:ascii="GHEA Grapalat" w:hAnsi="GHEA Grapalat" w:cs="Sylfaen"/>
          <w:szCs w:val="22"/>
          <w:lang w:val="af-ZA"/>
        </w:rPr>
      </w:pPr>
    </w:p>
    <w:p w14:paraId="056DBD72" w14:textId="77777777" w:rsidR="00A53E94" w:rsidRPr="00542E60" w:rsidRDefault="00A53E94" w:rsidP="00A53E94">
      <w:pPr>
        <w:jc w:val="center"/>
        <w:rPr>
          <w:rFonts w:ascii="GHEA Grapalat" w:hAnsi="GHEA Grapalat" w:cs="Sylfaen"/>
          <w:szCs w:val="22"/>
          <w:lang w:val="af-ZA"/>
        </w:rPr>
      </w:pPr>
    </w:p>
    <w:p w14:paraId="5E096646" w14:textId="77777777" w:rsidR="00A53E94" w:rsidRPr="00542E60" w:rsidRDefault="00A53E94" w:rsidP="00A53E94">
      <w:pPr>
        <w:jc w:val="center"/>
        <w:rPr>
          <w:rFonts w:ascii="GHEA Grapalat" w:hAnsi="GHEA Grapalat" w:cs="Sylfaen"/>
          <w:szCs w:val="22"/>
          <w:lang w:val="af-ZA"/>
        </w:rPr>
      </w:pPr>
    </w:p>
    <w:p w14:paraId="29A57D8C" w14:textId="77777777" w:rsidR="00A53E94" w:rsidRPr="00542E60" w:rsidRDefault="00A53E94" w:rsidP="00A53E94">
      <w:pPr>
        <w:jc w:val="center"/>
        <w:rPr>
          <w:rFonts w:ascii="GHEA Grapalat" w:hAnsi="GHEA Grapalat" w:cs="Sylfaen"/>
          <w:szCs w:val="22"/>
          <w:lang w:val="af-ZA"/>
        </w:rPr>
      </w:pPr>
    </w:p>
    <w:p w14:paraId="4CCE2FD6" w14:textId="77777777" w:rsidR="00A53E94" w:rsidRPr="00542E60" w:rsidRDefault="00A53E94" w:rsidP="00A53E94">
      <w:pPr>
        <w:jc w:val="center"/>
        <w:rPr>
          <w:rFonts w:ascii="GHEA Grapalat" w:hAnsi="GHEA Grapalat" w:cs="Sylfaen"/>
          <w:szCs w:val="22"/>
          <w:lang w:val="af-ZA"/>
        </w:rPr>
      </w:pPr>
    </w:p>
    <w:p w14:paraId="1D0E05A0" w14:textId="77777777" w:rsidR="00A53E94" w:rsidRPr="00542E60" w:rsidRDefault="00A53E94" w:rsidP="00A53E94">
      <w:pPr>
        <w:jc w:val="center"/>
        <w:rPr>
          <w:rFonts w:ascii="GHEA Grapalat" w:hAnsi="GHEA Grapalat" w:cs="Sylfaen"/>
          <w:szCs w:val="22"/>
          <w:lang w:val="af-ZA"/>
        </w:rPr>
      </w:pPr>
    </w:p>
    <w:p w14:paraId="3DFA9FA5" w14:textId="77777777" w:rsidR="00A53E94" w:rsidRPr="00542E60" w:rsidRDefault="00A53E94" w:rsidP="00A53E94">
      <w:pPr>
        <w:jc w:val="center"/>
        <w:rPr>
          <w:rFonts w:ascii="GHEA Grapalat" w:hAnsi="GHEA Grapalat" w:cs="Sylfaen"/>
          <w:szCs w:val="22"/>
          <w:lang w:val="af-ZA"/>
        </w:rPr>
      </w:pPr>
    </w:p>
    <w:p w14:paraId="52CB5295" w14:textId="77777777" w:rsidR="00A53E94" w:rsidRPr="00542E60" w:rsidRDefault="00A53E94" w:rsidP="00A53E94">
      <w:pPr>
        <w:jc w:val="center"/>
        <w:rPr>
          <w:rFonts w:ascii="GHEA Grapalat" w:hAnsi="GHEA Grapalat" w:cs="Sylfaen"/>
          <w:szCs w:val="22"/>
          <w:lang w:val="af-ZA"/>
        </w:rPr>
      </w:pPr>
    </w:p>
    <w:p w14:paraId="5D2C0F92" w14:textId="77777777" w:rsidR="00A53E94" w:rsidRPr="00542E60" w:rsidRDefault="00A53E94" w:rsidP="00A53E94">
      <w:pPr>
        <w:jc w:val="center"/>
        <w:rPr>
          <w:rFonts w:ascii="GHEA Grapalat" w:hAnsi="GHEA Grapalat" w:cs="Sylfaen"/>
          <w:szCs w:val="22"/>
          <w:lang w:val="af-ZA"/>
        </w:rPr>
      </w:pPr>
    </w:p>
    <w:p w14:paraId="7E5E2E06" w14:textId="77777777" w:rsidR="00A53E94" w:rsidRPr="00542E60" w:rsidRDefault="00A53E94" w:rsidP="00A53E94">
      <w:pPr>
        <w:jc w:val="center"/>
        <w:rPr>
          <w:rFonts w:ascii="GHEA Grapalat" w:hAnsi="GHEA Grapalat" w:cs="Sylfaen"/>
          <w:szCs w:val="22"/>
          <w:lang w:val="af-ZA"/>
        </w:rPr>
      </w:pPr>
    </w:p>
    <w:p w14:paraId="7E18A226" w14:textId="77777777" w:rsidR="00A53E94" w:rsidRPr="00542E60" w:rsidRDefault="00A53E94" w:rsidP="00A53E94">
      <w:pPr>
        <w:jc w:val="center"/>
        <w:rPr>
          <w:rFonts w:ascii="GHEA Grapalat" w:hAnsi="GHEA Grapalat" w:cs="Sylfaen"/>
          <w:szCs w:val="22"/>
          <w:lang w:val="af-ZA"/>
        </w:rPr>
      </w:pPr>
    </w:p>
    <w:p w14:paraId="12118352" w14:textId="77777777" w:rsidR="00A53E94" w:rsidRPr="00542E60" w:rsidRDefault="00A53E94" w:rsidP="00A53E94">
      <w:pPr>
        <w:jc w:val="center"/>
        <w:rPr>
          <w:rFonts w:ascii="GHEA Grapalat" w:hAnsi="GHEA Grapalat" w:cs="Sylfaen"/>
          <w:szCs w:val="22"/>
          <w:lang w:val="af-ZA"/>
        </w:rPr>
      </w:pPr>
    </w:p>
    <w:p w14:paraId="44E7897A" w14:textId="77777777" w:rsidR="00A53E94" w:rsidRPr="00542E60" w:rsidRDefault="00A53E94" w:rsidP="00A53E94">
      <w:pPr>
        <w:jc w:val="center"/>
        <w:rPr>
          <w:rFonts w:ascii="GHEA Grapalat" w:hAnsi="GHEA Grapalat" w:cs="Sylfaen"/>
          <w:szCs w:val="22"/>
          <w:lang w:val="af-ZA"/>
        </w:rPr>
      </w:pPr>
    </w:p>
    <w:p w14:paraId="0191D901" w14:textId="77777777" w:rsidR="00A53E94" w:rsidRPr="00542E60" w:rsidRDefault="00A53E94" w:rsidP="00A53E94">
      <w:pPr>
        <w:jc w:val="center"/>
        <w:rPr>
          <w:rFonts w:ascii="GHEA Grapalat" w:hAnsi="GHEA Grapalat" w:cs="Sylfaen"/>
          <w:szCs w:val="22"/>
          <w:lang w:val="af-ZA"/>
        </w:rPr>
      </w:pPr>
    </w:p>
    <w:p w14:paraId="533E9A02" w14:textId="77777777" w:rsidR="00A53E94" w:rsidRPr="00542E60" w:rsidRDefault="00A53E94" w:rsidP="00A53E94">
      <w:pPr>
        <w:jc w:val="center"/>
        <w:rPr>
          <w:rFonts w:ascii="GHEA Grapalat" w:hAnsi="GHEA Grapalat" w:cs="Sylfaen"/>
          <w:szCs w:val="22"/>
          <w:lang w:val="af-ZA"/>
        </w:rPr>
      </w:pPr>
    </w:p>
    <w:p w14:paraId="23A723BC" w14:textId="77777777" w:rsidR="00A53E94" w:rsidRPr="00542E60" w:rsidRDefault="00A53E94" w:rsidP="00A53E94">
      <w:pPr>
        <w:jc w:val="center"/>
        <w:rPr>
          <w:rFonts w:ascii="GHEA Grapalat" w:hAnsi="GHEA Grapalat" w:cs="Sylfaen"/>
          <w:szCs w:val="22"/>
          <w:lang w:val="af-ZA"/>
        </w:rPr>
      </w:pPr>
    </w:p>
    <w:p w14:paraId="5E129C8A" w14:textId="77777777" w:rsidR="00A53E94" w:rsidRPr="00542E60" w:rsidRDefault="00A53E94" w:rsidP="00A53E94">
      <w:pPr>
        <w:jc w:val="center"/>
        <w:rPr>
          <w:rFonts w:ascii="GHEA Grapalat" w:hAnsi="GHEA Grapalat" w:cs="Sylfaen"/>
          <w:szCs w:val="22"/>
          <w:lang w:val="af-ZA"/>
        </w:rPr>
      </w:pPr>
    </w:p>
    <w:p w14:paraId="0B0C51A6" w14:textId="77777777" w:rsidR="00A53E94" w:rsidRPr="00542E60" w:rsidRDefault="00A53E94" w:rsidP="00A53E94">
      <w:pPr>
        <w:jc w:val="center"/>
        <w:rPr>
          <w:rFonts w:ascii="GHEA Grapalat" w:hAnsi="GHEA Grapalat" w:cs="Sylfaen"/>
          <w:szCs w:val="22"/>
          <w:lang w:val="af-ZA"/>
        </w:rPr>
      </w:pPr>
    </w:p>
    <w:p w14:paraId="72A4F5EA" w14:textId="77777777" w:rsidR="00A53E94" w:rsidRDefault="00A53E94" w:rsidP="00A53E94">
      <w:pPr>
        <w:jc w:val="center"/>
        <w:rPr>
          <w:rFonts w:ascii="GHEA Grapalat" w:hAnsi="GHEA Grapalat" w:cs="Sylfaen"/>
          <w:szCs w:val="22"/>
          <w:lang w:val="af-ZA"/>
        </w:rPr>
      </w:pPr>
    </w:p>
    <w:p w14:paraId="44D3ADD3" w14:textId="77777777" w:rsidR="007F47DE" w:rsidRDefault="007F47DE" w:rsidP="00A53E94">
      <w:pPr>
        <w:jc w:val="center"/>
        <w:rPr>
          <w:rFonts w:ascii="GHEA Grapalat" w:hAnsi="GHEA Grapalat" w:cs="Sylfaen"/>
          <w:szCs w:val="22"/>
          <w:lang w:val="af-ZA"/>
        </w:rPr>
      </w:pPr>
    </w:p>
    <w:p w14:paraId="07C058EA" w14:textId="77777777" w:rsidR="007F47DE" w:rsidRPr="00542E60" w:rsidRDefault="007F47DE" w:rsidP="00A53E94">
      <w:pPr>
        <w:jc w:val="center"/>
        <w:rPr>
          <w:rFonts w:ascii="GHEA Grapalat" w:hAnsi="GHEA Grapalat" w:cs="Sylfaen"/>
          <w:szCs w:val="22"/>
          <w:lang w:val="af-ZA"/>
        </w:rPr>
      </w:pPr>
    </w:p>
    <w:p w14:paraId="3D7AFD15" w14:textId="77777777" w:rsidR="00A53E94" w:rsidRPr="00542E60" w:rsidRDefault="00A53E94" w:rsidP="00A53E94">
      <w:pPr>
        <w:jc w:val="center"/>
        <w:rPr>
          <w:rFonts w:ascii="GHEA Grapalat" w:hAnsi="GHEA Grapalat" w:cs="Sylfaen"/>
          <w:szCs w:val="22"/>
          <w:lang w:val="af-ZA"/>
        </w:rPr>
      </w:pPr>
    </w:p>
    <w:p w14:paraId="324BD7D6" w14:textId="77777777" w:rsidR="00A53E94" w:rsidRPr="00542E60" w:rsidRDefault="00A53E94" w:rsidP="00A53E94">
      <w:pPr>
        <w:jc w:val="center"/>
        <w:rPr>
          <w:rFonts w:ascii="GHEA Grapalat" w:hAnsi="GHEA Grapalat" w:cs="Sylfaen"/>
          <w:szCs w:val="22"/>
          <w:lang w:val="af-ZA"/>
        </w:rPr>
      </w:pPr>
    </w:p>
    <w:p w14:paraId="22A3F1FA" w14:textId="77777777" w:rsidR="00A53E94" w:rsidRPr="00542E60" w:rsidRDefault="00A53E94" w:rsidP="00A53E94">
      <w:pPr>
        <w:jc w:val="center"/>
        <w:rPr>
          <w:rFonts w:ascii="GHEA Grapalat" w:hAnsi="GHEA Grapalat" w:cs="Sylfaen"/>
          <w:szCs w:val="22"/>
          <w:lang w:val="af-ZA"/>
        </w:rPr>
      </w:pPr>
    </w:p>
    <w:p w14:paraId="608EEBE3" w14:textId="77777777" w:rsidR="00F53652" w:rsidRPr="00A71D81" w:rsidRDefault="00F53652" w:rsidP="00F53652">
      <w:pPr>
        <w:jc w:val="center"/>
        <w:rPr>
          <w:rFonts w:ascii="GHEA Grapalat" w:hAnsi="GHEA Grapalat"/>
          <w:szCs w:val="22"/>
          <w:lang w:val="af-ZA"/>
        </w:rPr>
      </w:pPr>
      <w:r w:rsidRPr="00A71D81">
        <w:rPr>
          <w:rFonts w:ascii="GHEA Grapalat" w:hAnsi="GHEA Grapalat" w:cs="Sylfaen"/>
          <w:szCs w:val="22"/>
        </w:rPr>
        <w:t>ՄԱՍ</w:t>
      </w:r>
      <w:r>
        <w:rPr>
          <w:rFonts w:ascii="GHEA Grapalat" w:hAnsi="GHEA Grapalat" w:cs="Times Armenian"/>
          <w:szCs w:val="22"/>
          <w:lang w:val="af-ZA"/>
        </w:rPr>
        <w:t xml:space="preserve"> </w:t>
      </w:r>
      <w:r w:rsidRPr="00A71D81">
        <w:rPr>
          <w:rFonts w:ascii="GHEA Grapalat" w:hAnsi="GHEA Grapalat" w:cs="Times Armenian"/>
          <w:szCs w:val="22"/>
          <w:lang w:val="af-ZA"/>
        </w:rPr>
        <w:t>I</w:t>
      </w:r>
    </w:p>
    <w:p w14:paraId="65FC4997" w14:textId="77777777" w:rsidR="00F53652" w:rsidRPr="00085571" w:rsidRDefault="00F53652" w:rsidP="00F53652">
      <w:pPr>
        <w:pStyle w:val="Heading3"/>
        <w:spacing w:line="240" w:lineRule="auto"/>
        <w:ind w:firstLine="567"/>
        <w:rPr>
          <w:rFonts w:ascii="GHEA Grapalat" w:hAnsi="GHEA Grapalat"/>
          <w:sz w:val="14"/>
          <w:szCs w:val="22"/>
          <w:lang w:val="af-ZA"/>
        </w:rPr>
      </w:pPr>
    </w:p>
    <w:p w14:paraId="1AA015CD" w14:textId="77777777" w:rsidR="00F53652" w:rsidRPr="00A71D81" w:rsidRDefault="00F53652" w:rsidP="00F5365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A711B30" w14:textId="77777777" w:rsidR="00F53652" w:rsidRPr="00A71D81" w:rsidRDefault="00F53652" w:rsidP="00F53652">
      <w:pPr>
        <w:ind w:left="360"/>
        <w:jc w:val="center"/>
        <w:rPr>
          <w:rFonts w:ascii="GHEA Grapalat" w:hAnsi="GHEA Grapalat" w:cs="Sylfaen"/>
          <w:b/>
          <w:sz w:val="20"/>
        </w:rPr>
      </w:pPr>
    </w:p>
    <w:p w14:paraId="4ED95979" w14:textId="08FC96B6" w:rsidR="00ED4820" w:rsidRDefault="00ED4820" w:rsidP="00ED4820">
      <w:pPr>
        <w:pStyle w:val="Heading3"/>
        <w:spacing w:line="240" w:lineRule="auto"/>
        <w:ind w:firstLine="567"/>
        <w:jc w:val="both"/>
        <w:rPr>
          <w:rFonts w:ascii="GHEA Grapalat" w:hAnsi="GHEA Grapalat" w:cs="Times Armenian"/>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Pr="00FA0B59">
        <w:rPr>
          <w:rFonts w:ascii="GHEA Grapalat" w:hAnsi="GHEA Grapalat" w:cs="Sylfaen"/>
          <w:i w:val="0"/>
        </w:rPr>
        <w:t>&lt;&lt;Երքաղլույս&gt;&gt; ՓԲԸ</w:t>
      </w:r>
      <w:r w:rsidRPr="00D325A4">
        <w:rPr>
          <w:rFonts w:ascii="Sylfaen" w:hAnsi="Sylfaen" w:cs="Times Armenian"/>
          <w:i w:val="0"/>
          <w:sz w:val="22"/>
          <w:lang w:val="af-ZA"/>
        </w:rPr>
        <w:t xml:space="preserve"> </w:t>
      </w:r>
      <w:r w:rsidRPr="00AE2768">
        <w:rPr>
          <w:rFonts w:ascii="GHEA Grapalat" w:hAnsi="GHEA Grapalat" w:cs="Sylfaen"/>
          <w:i w:val="0"/>
        </w:rPr>
        <w:t>կարիքների</w:t>
      </w:r>
      <w:r w:rsidRPr="00AE2768">
        <w:rPr>
          <w:rFonts w:ascii="GHEA Grapalat" w:hAnsi="GHEA Grapalat" w:cs="Times Armenian"/>
          <w:i w:val="0"/>
          <w:lang w:val="af-ZA"/>
        </w:rPr>
        <w:t xml:space="preserve"> </w:t>
      </w:r>
      <w:r w:rsidRPr="00AE2768">
        <w:rPr>
          <w:rFonts w:ascii="GHEA Grapalat" w:hAnsi="GHEA Grapalat" w:cs="Sylfaen"/>
          <w:i w:val="0"/>
        </w:rPr>
        <w:t>համար</w:t>
      </w:r>
      <w:r w:rsidRPr="00AE2768">
        <w:rPr>
          <w:rFonts w:ascii="GHEA Grapalat" w:hAnsi="GHEA Grapalat" w:cs="Times Armenian"/>
          <w:i w:val="0"/>
          <w:lang w:val="af-ZA"/>
        </w:rPr>
        <w:t xml:space="preserve">` </w:t>
      </w:r>
      <w:r w:rsidRPr="00AC56FF">
        <w:rPr>
          <w:rFonts w:ascii="GHEA Grapalat" w:hAnsi="GHEA Grapalat"/>
          <w:i w:val="0"/>
          <w:lang w:val="af-ZA"/>
        </w:rPr>
        <w:t xml:space="preserve">մալուխների </w:t>
      </w:r>
      <w:r w:rsidRPr="00AC56FF">
        <w:rPr>
          <w:rFonts w:ascii="GHEA Grapalat" w:hAnsi="GHEA Grapalat" w:cs="Sylfaen"/>
          <w:i w:val="0"/>
        </w:rPr>
        <w:t xml:space="preserve">մատակարարման </w:t>
      </w:r>
      <w:r w:rsidRPr="00AC56FF">
        <w:rPr>
          <w:rFonts w:ascii="GHEA Grapalat" w:hAnsi="GHEA Grapalat"/>
          <w:i w:val="0"/>
        </w:rPr>
        <w:t>ձեռքբերումը (այսուհետ` նաև ապրանք)</w:t>
      </w:r>
      <w:r w:rsidRPr="00AC56FF">
        <w:rPr>
          <w:rFonts w:ascii="GHEA Grapalat" w:hAnsi="GHEA Grapalat"/>
          <w:i w:val="0"/>
          <w:lang w:val="af-ZA"/>
        </w:rPr>
        <w:t xml:space="preserve">, </w:t>
      </w:r>
      <w:r w:rsidRPr="00AC56FF">
        <w:rPr>
          <w:rFonts w:ascii="GHEA Grapalat" w:hAnsi="GHEA Grapalat"/>
          <w:i w:val="0"/>
        </w:rPr>
        <w:t>որոնք</w:t>
      </w:r>
      <w:r w:rsidRPr="00AC56FF">
        <w:rPr>
          <w:rFonts w:ascii="GHEA Grapalat" w:hAnsi="GHEA Grapalat"/>
          <w:i w:val="0"/>
          <w:lang w:val="af-ZA"/>
        </w:rPr>
        <w:t xml:space="preserve"> </w:t>
      </w:r>
      <w:r w:rsidRPr="00AC56FF">
        <w:rPr>
          <w:rFonts w:ascii="GHEA Grapalat" w:hAnsi="GHEA Grapalat"/>
          <w:i w:val="0"/>
        </w:rPr>
        <w:t>խմբավորված</w:t>
      </w:r>
      <w:r w:rsidRPr="00AC56FF">
        <w:rPr>
          <w:rFonts w:ascii="GHEA Grapalat" w:hAnsi="GHEA Grapalat"/>
          <w:i w:val="0"/>
          <w:lang w:val="af-ZA"/>
        </w:rPr>
        <w:t xml:space="preserve"> է </w:t>
      </w:r>
      <w:r w:rsidRPr="00AC56FF">
        <w:rPr>
          <w:rFonts w:ascii="GHEA Grapalat" w:hAnsi="GHEA Grapalat"/>
          <w:i w:val="0"/>
        </w:rPr>
        <w:t>«</w:t>
      </w:r>
      <w:r>
        <w:rPr>
          <w:rFonts w:ascii="GHEA Grapalat" w:hAnsi="GHEA Grapalat"/>
          <w:i w:val="0"/>
        </w:rPr>
        <w:t>4</w:t>
      </w:r>
      <w:r w:rsidRPr="00AC56FF">
        <w:rPr>
          <w:rFonts w:ascii="GHEA Grapalat" w:hAnsi="GHEA Grapalat"/>
          <w:i w:val="0"/>
        </w:rPr>
        <w:t>»</w:t>
      </w:r>
      <w:r w:rsidRPr="00AC56FF">
        <w:rPr>
          <w:rFonts w:ascii="GHEA Grapalat" w:hAnsi="GHEA Grapalat"/>
          <w:i w:val="0"/>
          <w:lang w:val="af-ZA"/>
        </w:rPr>
        <w:t xml:space="preserve"> </w:t>
      </w:r>
      <w:r w:rsidRPr="00AC56FF">
        <w:rPr>
          <w:rFonts w:ascii="GHEA Grapalat" w:hAnsi="GHEA Grapalat" w:cs="Sylfaen"/>
          <w:i w:val="0"/>
        </w:rPr>
        <w:t>չափաբաժ</w:t>
      </w:r>
      <w:r w:rsidRPr="00AC56FF">
        <w:rPr>
          <w:rFonts w:ascii="GHEA Grapalat" w:hAnsi="GHEA Grapalat" w:cs="Sylfaen"/>
          <w:i w:val="0"/>
          <w:lang w:val="hy-AM"/>
        </w:rPr>
        <w:t>ին</w:t>
      </w:r>
      <w:r w:rsidRPr="00AC56FF">
        <w:rPr>
          <w:rFonts w:ascii="GHEA Grapalat" w:hAnsi="GHEA Grapalat" w:cs="Sylfaen"/>
          <w:i w:val="0"/>
        </w:rPr>
        <w:t>ն</w:t>
      </w:r>
      <w:r w:rsidRPr="00AC56FF">
        <w:rPr>
          <w:rFonts w:ascii="GHEA Grapalat" w:hAnsi="GHEA Grapalat" w:cs="Sylfaen"/>
          <w:i w:val="0"/>
          <w:lang w:val="hy-AM"/>
        </w:rPr>
        <w:t>եր</w:t>
      </w:r>
      <w:r w:rsidRPr="00AC56FF">
        <w:rPr>
          <w:rFonts w:ascii="GHEA Grapalat" w:hAnsi="GHEA Grapalat" w:cs="Sylfaen"/>
          <w:i w:val="0"/>
        </w:rPr>
        <w:t>ում</w:t>
      </w:r>
      <w:r w:rsidRPr="00AE2768">
        <w:rPr>
          <w:rFonts w:ascii="GHEA Grapalat" w:hAnsi="GHEA Grapalat" w:cs="Times Armenian"/>
          <w:i w:val="0"/>
          <w:lang w:val="af-ZA"/>
        </w:rPr>
        <w:t>`</w:t>
      </w:r>
    </w:p>
    <w:p w14:paraId="3FB6B5E5" w14:textId="77777777" w:rsidR="00F53652" w:rsidRPr="00AE0A80" w:rsidRDefault="00F53652" w:rsidP="00F53652">
      <w:pPr>
        <w:rPr>
          <w:rFonts w:ascii="GHEA Grapalat" w:hAnsi="GHEA Grapalat" w:cs="Sylfaen"/>
          <w:sz w:val="20"/>
          <w:szCs w:val="20"/>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09"/>
        <w:gridCol w:w="5940"/>
      </w:tblGrid>
      <w:tr w:rsidR="00F53652" w:rsidRPr="00161552" w14:paraId="49970E31" w14:textId="77777777" w:rsidTr="00642BF3">
        <w:trPr>
          <w:trHeight w:val="480"/>
        </w:trPr>
        <w:tc>
          <w:tcPr>
            <w:tcW w:w="4410" w:type="dxa"/>
            <w:gridSpan w:val="2"/>
            <w:vAlign w:val="center"/>
          </w:tcPr>
          <w:p w14:paraId="5F6CDADF" w14:textId="77777777" w:rsidR="00F53652" w:rsidRPr="00161552" w:rsidRDefault="00F53652" w:rsidP="00642BF3">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 xml:space="preserve">Չափաբաժինների </w:t>
            </w:r>
          </w:p>
        </w:tc>
        <w:tc>
          <w:tcPr>
            <w:tcW w:w="5940" w:type="dxa"/>
            <w:vMerge w:val="restart"/>
            <w:vAlign w:val="center"/>
          </w:tcPr>
          <w:p w14:paraId="6E157E31" w14:textId="77777777" w:rsidR="00F53652" w:rsidRPr="00161552" w:rsidRDefault="00F53652" w:rsidP="00642BF3">
            <w:pPr>
              <w:pStyle w:val="BodyTextIndent2"/>
              <w:spacing w:line="240" w:lineRule="auto"/>
              <w:ind w:firstLine="0"/>
              <w:jc w:val="center"/>
              <w:rPr>
                <w:rFonts w:ascii="GHEA Grapalat" w:hAnsi="GHEA Grapalat"/>
                <w:b/>
                <w:bCs/>
                <w:i/>
                <w:iCs/>
              </w:rPr>
            </w:pPr>
            <w:r w:rsidRPr="00161552">
              <w:rPr>
                <w:rFonts w:ascii="GHEA Grapalat" w:hAnsi="GHEA Grapalat"/>
                <w:b/>
                <w:bCs/>
                <w:i/>
                <w:iCs/>
              </w:rPr>
              <w:t>Չափաբաժնի անվանումը</w:t>
            </w:r>
          </w:p>
        </w:tc>
      </w:tr>
      <w:tr w:rsidR="00F53652" w:rsidRPr="00161552" w14:paraId="71B052AB" w14:textId="77777777" w:rsidTr="00642BF3">
        <w:trPr>
          <w:trHeight w:val="292"/>
        </w:trPr>
        <w:tc>
          <w:tcPr>
            <w:tcW w:w="1701" w:type="dxa"/>
            <w:vAlign w:val="center"/>
          </w:tcPr>
          <w:p w14:paraId="43085953" w14:textId="77777777" w:rsidR="00F53652" w:rsidRPr="00161552" w:rsidRDefault="00F53652" w:rsidP="00642BF3">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համարները</w:t>
            </w:r>
          </w:p>
        </w:tc>
        <w:tc>
          <w:tcPr>
            <w:tcW w:w="2709" w:type="dxa"/>
            <w:vAlign w:val="center"/>
          </w:tcPr>
          <w:p w14:paraId="325791BB" w14:textId="77777777" w:rsidR="00F53652" w:rsidRPr="00161552" w:rsidRDefault="00F53652" w:rsidP="00642BF3">
            <w:pPr>
              <w:pStyle w:val="BodyTextIndent2"/>
              <w:spacing w:line="240" w:lineRule="auto"/>
              <w:ind w:hanging="9"/>
              <w:jc w:val="center"/>
              <w:rPr>
                <w:rFonts w:ascii="GHEA Grapalat" w:hAnsi="GHEA Grapalat"/>
                <w:b/>
                <w:bCs/>
                <w:i/>
                <w:iCs/>
                <w:sz w:val="24"/>
                <w:szCs w:val="22"/>
                <w:lang w:val="en-US"/>
              </w:rPr>
            </w:pPr>
            <w:r w:rsidRPr="00161552">
              <w:rPr>
                <w:rFonts w:ascii="GHEA Grapalat" w:hAnsi="GHEA Grapalat"/>
                <w:b/>
                <w:bCs/>
                <w:i/>
                <w:iCs/>
                <w:sz w:val="24"/>
                <w:szCs w:val="22"/>
                <w:lang w:val="hy-AM"/>
              </w:rPr>
              <w:t>գնման</w:t>
            </w:r>
            <w:r w:rsidRPr="00161552">
              <w:rPr>
                <w:rFonts w:ascii="GHEA Grapalat" w:hAnsi="GHEA Grapalat"/>
                <w:b/>
                <w:bCs/>
                <w:i/>
                <w:iCs/>
                <w:sz w:val="24"/>
                <w:szCs w:val="22"/>
                <w:lang w:val="en-US"/>
              </w:rPr>
              <w:t xml:space="preserve"> </w:t>
            </w:r>
            <w:r w:rsidRPr="00161552">
              <w:rPr>
                <w:rFonts w:ascii="GHEA Grapalat" w:hAnsi="GHEA Grapalat"/>
                <w:b/>
                <w:bCs/>
                <w:i/>
                <w:iCs/>
                <w:sz w:val="24"/>
                <w:szCs w:val="22"/>
                <w:lang w:val="hy-AM"/>
              </w:rPr>
              <w:t xml:space="preserve"> գինը</w:t>
            </w:r>
          </w:p>
          <w:p w14:paraId="647E7ED6" w14:textId="77777777" w:rsidR="00F53652" w:rsidRPr="00161552" w:rsidRDefault="00F53652" w:rsidP="00642BF3">
            <w:pPr>
              <w:pStyle w:val="BodyTextIndent2"/>
              <w:spacing w:line="240" w:lineRule="auto"/>
              <w:ind w:hanging="9"/>
              <w:jc w:val="center"/>
              <w:rPr>
                <w:rFonts w:ascii="GHEA Grapalat" w:hAnsi="GHEA Grapalat"/>
                <w:b/>
                <w:bCs/>
                <w:i/>
                <w:iCs/>
                <w:szCs w:val="22"/>
                <w:lang w:val="en-US"/>
              </w:rPr>
            </w:pPr>
            <w:r w:rsidRPr="00161552">
              <w:rPr>
                <w:rFonts w:ascii="GHEA Grapalat" w:hAnsi="GHEA Grapalat"/>
                <w:b/>
                <w:bCs/>
                <w:i/>
                <w:iCs/>
                <w:szCs w:val="22"/>
                <w:lang w:val="en-US"/>
              </w:rPr>
              <w:t xml:space="preserve"> ՀՀ դրամ </w:t>
            </w:r>
          </w:p>
        </w:tc>
        <w:tc>
          <w:tcPr>
            <w:tcW w:w="5940" w:type="dxa"/>
            <w:vMerge/>
            <w:vAlign w:val="center"/>
          </w:tcPr>
          <w:p w14:paraId="63D4B1A7" w14:textId="77777777" w:rsidR="00F53652" w:rsidRPr="00161552" w:rsidRDefault="00F53652" w:rsidP="00642BF3">
            <w:pPr>
              <w:pStyle w:val="BodyTextIndent2"/>
              <w:spacing w:line="240" w:lineRule="auto"/>
              <w:ind w:firstLine="0"/>
              <w:jc w:val="center"/>
              <w:rPr>
                <w:rFonts w:ascii="GHEA Grapalat" w:hAnsi="GHEA Grapalat"/>
                <w:b/>
                <w:bCs/>
                <w:i/>
                <w:iCs/>
              </w:rPr>
            </w:pPr>
          </w:p>
        </w:tc>
      </w:tr>
      <w:tr w:rsidR="00ED4820" w:rsidRPr="00161552" w14:paraId="697FA8B2" w14:textId="77777777" w:rsidTr="00152059">
        <w:trPr>
          <w:trHeight w:val="570"/>
        </w:trPr>
        <w:tc>
          <w:tcPr>
            <w:tcW w:w="1701" w:type="dxa"/>
            <w:vAlign w:val="center"/>
          </w:tcPr>
          <w:p w14:paraId="307EEE8A" w14:textId="57A3D8EF" w:rsidR="00ED4820" w:rsidRPr="00314E12" w:rsidRDefault="00ED4820" w:rsidP="00ED4820">
            <w:pPr>
              <w:pStyle w:val="BodyTextIndent2"/>
              <w:spacing w:line="240" w:lineRule="auto"/>
              <w:ind w:firstLine="0"/>
              <w:jc w:val="center"/>
              <w:rPr>
                <w:rFonts w:ascii="Arial" w:hAnsi="Arial" w:cs="Arial"/>
                <w:sz w:val="22"/>
              </w:rPr>
            </w:pPr>
            <w:r w:rsidRPr="00314E12">
              <w:rPr>
                <w:rFonts w:ascii="Arial LatArm" w:hAnsi="Arial LatArm" w:cs="Arial"/>
                <w:sz w:val="22"/>
              </w:rPr>
              <w:t>1</w:t>
            </w:r>
            <w:r w:rsidRPr="00B46BFA">
              <w:rPr>
                <w:rFonts w:ascii="Arial" w:hAnsi="Arial" w:cs="Arial"/>
              </w:rPr>
              <w:t xml:space="preserve"> </w:t>
            </w:r>
          </w:p>
        </w:tc>
        <w:tc>
          <w:tcPr>
            <w:tcW w:w="2709" w:type="dxa"/>
            <w:vAlign w:val="center"/>
          </w:tcPr>
          <w:p w14:paraId="1091EA92" w14:textId="221B91B8" w:rsidR="00ED4820" w:rsidRPr="00B46BFA" w:rsidRDefault="00ED4820" w:rsidP="00ED4820">
            <w:pPr>
              <w:jc w:val="center"/>
              <w:rPr>
                <w:rFonts w:ascii="Arial LatArm" w:hAnsi="Arial LatArm" w:cs="Arial"/>
              </w:rPr>
            </w:pPr>
            <w:r w:rsidRPr="00B46BFA">
              <w:rPr>
                <w:rFonts w:ascii="Arial" w:hAnsi="Arial" w:cs="Arial"/>
              </w:rPr>
              <w:t>Մինչև</w:t>
            </w:r>
            <w:r>
              <w:rPr>
                <w:rFonts w:ascii="Arial LatArm" w:hAnsi="Arial LatArm" w:cs="Arial"/>
              </w:rPr>
              <w:t xml:space="preserve"> 1700000</w:t>
            </w:r>
          </w:p>
        </w:tc>
        <w:tc>
          <w:tcPr>
            <w:tcW w:w="5940" w:type="dxa"/>
            <w:vAlign w:val="center"/>
          </w:tcPr>
          <w:p w14:paraId="48E08CA0" w14:textId="7945F611" w:rsidR="00ED4820" w:rsidRPr="00E63BD5" w:rsidRDefault="00ED4820" w:rsidP="00ED4820">
            <w:pPr>
              <w:rPr>
                <w:rFonts w:ascii="Arial" w:hAnsi="Arial" w:cs="Arial"/>
                <w:color w:val="000000"/>
                <w:sz w:val="22"/>
                <w:szCs w:val="22"/>
              </w:rPr>
            </w:pPr>
            <w:r>
              <w:rPr>
                <w:rFonts w:ascii="Arial" w:hAnsi="Arial" w:cs="Arial"/>
              </w:rPr>
              <w:t>Մալուխ</w:t>
            </w:r>
            <w:r>
              <w:rPr>
                <w:rFonts w:ascii="Arial LatArm" w:hAnsi="Arial LatArm" w:cs="Arial"/>
              </w:rPr>
              <w:t xml:space="preserve"> </w:t>
            </w:r>
            <w:r>
              <w:rPr>
                <w:rFonts w:ascii="Arial" w:hAnsi="Arial" w:cs="Arial"/>
              </w:rPr>
              <w:t>ԱՎՎԳ</w:t>
            </w:r>
            <w:r>
              <w:rPr>
                <w:rFonts w:ascii="Arial LatArm" w:hAnsi="Arial LatArm" w:cs="Arial"/>
              </w:rPr>
              <w:t xml:space="preserve"> 2*2.5</w:t>
            </w:r>
          </w:p>
        </w:tc>
      </w:tr>
      <w:tr w:rsidR="00ED4820" w:rsidRPr="00161552" w14:paraId="79ABEDF7" w14:textId="77777777" w:rsidTr="00152059">
        <w:trPr>
          <w:trHeight w:val="550"/>
        </w:trPr>
        <w:tc>
          <w:tcPr>
            <w:tcW w:w="1701" w:type="dxa"/>
            <w:vAlign w:val="center"/>
          </w:tcPr>
          <w:p w14:paraId="7556EC32" w14:textId="5F747671" w:rsidR="00ED4820" w:rsidRPr="00314E12" w:rsidRDefault="00ED4820" w:rsidP="00ED4820">
            <w:pPr>
              <w:pStyle w:val="BodyTextIndent2"/>
              <w:spacing w:line="240" w:lineRule="auto"/>
              <w:ind w:firstLine="0"/>
              <w:jc w:val="center"/>
              <w:rPr>
                <w:rFonts w:ascii="Arial" w:hAnsi="Arial" w:cs="Arial"/>
                <w:sz w:val="22"/>
              </w:rPr>
            </w:pPr>
            <w:r w:rsidRPr="00314E12">
              <w:rPr>
                <w:rFonts w:ascii="Arial LatArm" w:hAnsi="Arial LatArm" w:cs="Arial"/>
                <w:sz w:val="22"/>
              </w:rPr>
              <w:t>2</w:t>
            </w:r>
          </w:p>
        </w:tc>
        <w:tc>
          <w:tcPr>
            <w:tcW w:w="2709" w:type="dxa"/>
            <w:vAlign w:val="center"/>
          </w:tcPr>
          <w:p w14:paraId="22B03ECA" w14:textId="44ECF5A8" w:rsidR="00ED4820" w:rsidRPr="00B46BFA" w:rsidRDefault="00ED4820" w:rsidP="00ED4820">
            <w:pPr>
              <w:jc w:val="center"/>
              <w:rPr>
                <w:rFonts w:ascii="Arial LatArm" w:hAnsi="Arial LatArm" w:cs="Arial"/>
              </w:rPr>
            </w:pPr>
            <w:r w:rsidRPr="00B46BFA">
              <w:rPr>
                <w:rFonts w:ascii="Arial" w:hAnsi="Arial" w:cs="Arial"/>
              </w:rPr>
              <w:t>Մինչև</w:t>
            </w:r>
            <w:r>
              <w:rPr>
                <w:rFonts w:ascii="Arial LatArm" w:hAnsi="Arial LatArm" w:cs="Arial"/>
              </w:rPr>
              <w:t xml:space="preserve"> 1490000</w:t>
            </w:r>
          </w:p>
        </w:tc>
        <w:tc>
          <w:tcPr>
            <w:tcW w:w="5940" w:type="dxa"/>
            <w:vAlign w:val="center"/>
          </w:tcPr>
          <w:p w14:paraId="5E659257" w14:textId="0BFDD1F4" w:rsidR="00ED4820" w:rsidRDefault="00ED4820" w:rsidP="00ED4820">
            <w:pPr>
              <w:rPr>
                <w:rFonts w:ascii="Arial" w:hAnsi="Arial" w:cs="Arial"/>
              </w:rPr>
            </w:pPr>
            <w:r>
              <w:rPr>
                <w:rFonts w:ascii="Arial" w:hAnsi="Arial" w:cs="Arial"/>
              </w:rPr>
              <w:t>Մալուխ</w:t>
            </w:r>
            <w:r>
              <w:rPr>
                <w:rFonts w:ascii="Arial LatArm" w:hAnsi="Arial LatArm" w:cs="Arial"/>
              </w:rPr>
              <w:t xml:space="preserve"> </w:t>
            </w:r>
            <w:r>
              <w:rPr>
                <w:rFonts w:ascii="Arial" w:hAnsi="Arial" w:cs="Arial"/>
              </w:rPr>
              <w:t>ԱՎՎԳ</w:t>
            </w:r>
            <w:r>
              <w:rPr>
                <w:rFonts w:ascii="Arial LatArm" w:hAnsi="Arial LatArm" w:cs="Arial"/>
              </w:rPr>
              <w:t xml:space="preserve">  2*10</w:t>
            </w:r>
          </w:p>
        </w:tc>
      </w:tr>
      <w:tr w:rsidR="00ED4820" w:rsidRPr="00161552" w14:paraId="58403B5D" w14:textId="77777777" w:rsidTr="000135CB">
        <w:trPr>
          <w:trHeight w:val="550"/>
        </w:trPr>
        <w:tc>
          <w:tcPr>
            <w:tcW w:w="1701" w:type="dxa"/>
            <w:vAlign w:val="center"/>
          </w:tcPr>
          <w:p w14:paraId="71334235" w14:textId="11F0C58A" w:rsidR="00ED4820" w:rsidRPr="00314E12" w:rsidRDefault="00ED4820" w:rsidP="00ED4820">
            <w:pPr>
              <w:pStyle w:val="BodyTextIndent2"/>
              <w:spacing w:line="240" w:lineRule="auto"/>
              <w:ind w:firstLine="0"/>
              <w:jc w:val="center"/>
              <w:rPr>
                <w:rFonts w:ascii="Arial" w:hAnsi="Arial" w:cs="Arial"/>
                <w:sz w:val="22"/>
              </w:rPr>
            </w:pPr>
            <w:r w:rsidRPr="00314E12">
              <w:rPr>
                <w:rFonts w:ascii="Arial LatArm" w:hAnsi="Arial LatArm" w:cs="Arial"/>
                <w:sz w:val="22"/>
              </w:rPr>
              <w:t>3</w:t>
            </w:r>
          </w:p>
        </w:tc>
        <w:tc>
          <w:tcPr>
            <w:tcW w:w="2709" w:type="dxa"/>
            <w:vAlign w:val="center"/>
          </w:tcPr>
          <w:p w14:paraId="567FD25B" w14:textId="78D81046" w:rsidR="00ED4820" w:rsidRPr="00241918" w:rsidRDefault="00ED4820" w:rsidP="00ED4820">
            <w:pPr>
              <w:jc w:val="center"/>
              <w:rPr>
                <w:rFonts w:ascii="Arial LatArm" w:hAnsi="Arial LatArm" w:cs="Arial"/>
              </w:rPr>
            </w:pPr>
            <w:r w:rsidRPr="00B46BFA">
              <w:rPr>
                <w:rFonts w:ascii="Arial" w:hAnsi="Arial" w:cs="Arial"/>
              </w:rPr>
              <w:t>Մինչև</w:t>
            </w:r>
            <w:r>
              <w:rPr>
                <w:rFonts w:ascii="Arial LatArm" w:hAnsi="Arial LatArm" w:cs="Arial"/>
              </w:rPr>
              <w:t xml:space="preserve"> 8610000</w:t>
            </w:r>
          </w:p>
        </w:tc>
        <w:tc>
          <w:tcPr>
            <w:tcW w:w="5940" w:type="dxa"/>
            <w:vAlign w:val="center"/>
          </w:tcPr>
          <w:p w14:paraId="00B5C481" w14:textId="236C4726" w:rsidR="00ED4820" w:rsidRDefault="00ED4820" w:rsidP="00ED4820">
            <w:pPr>
              <w:rPr>
                <w:rFonts w:ascii="Arial" w:hAnsi="Arial" w:cs="Arial"/>
              </w:rPr>
            </w:pPr>
            <w:r>
              <w:rPr>
                <w:rFonts w:ascii="Arial" w:hAnsi="Arial" w:cs="Arial"/>
              </w:rPr>
              <w:t>Մալուխ</w:t>
            </w:r>
            <w:r>
              <w:rPr>
                <w:rFonts w:ascii="Arial LatArm" w:hAnsi="Arial LatArm" w:cs="Arial"/>
              </w:rPr>
              <w:t xml:space="preserve"> </w:t>
            </w:r>
            <w:r>
              <w:rPr>
                <w:rFonts w:ascii="Arial" w:hAnsi="Arial" w:cs="Arial"/>
              </w:rPr>
              <w:t>ԱՎՎԳ</w:t>
            </w:r>
            <w:r>
              <w:rPr>
                <w:rFonts w:ascii="Arial LatArm" w:hAnsi="Arial LatArm" w:cs="Arial"/>
              </w:rPr>
              <w:t xml:space="preserve">  4*10</w:t>
            </w:r>
          </w:p>
        </w:tc>
      </w:tr>
      <w:tr w:rsidR="00ED4820" w:rsidRPr="00161552" w14:paraId="4FF61649" w14:textId="77777777" w:rsidTr="000135CB">
        <w:trPr>
          <w:trHeight w:val="550"/>
        </w:trPr>
        <w:tc>
          <w:tcPr>
            <w:tcW w:w="1701" w:type="dxa"/>
            <w:vAlign w:val="center"/>
          </w:tcPr>
          <w:p w14:paraId="6926A3D8" w14:textId="5CD6F59B" w:rsidR="00ED4820" w:rsidRPr="00314E12" w:rsidRDefault="00ED4820" w:rsidP="00ED4820">
            <w:pPr>
              <w:pStyle w:val="BodyTextIndent2"/>
              <w:spacing w:line="240" w:lineRule="auto"/>
              <w:ind w:firstLine="0"/>
              <w:jc w:val="center"/>
              <w:rPr>
                <w:rFonts w:ascii="Arial" w:hAnsi="Arial" w:cs="Arial"/>
                <w:sz w:val="22"/>
              </w:rPr>
            </w:pPr>
            <w:r w:rsidRPr="00314E12">
              <w:rPr>
                <w:rFonts w:ascii="Arial LatArm" w:hAnsi="Arial LatArm" w:cs="Arial"/>
                <w:sz w:val="22"/>
              </w:rPr>
              <w:t>4</w:t>
            </w:r>
          </w:p>
        </w:tc>
        <w:tc>
          <w:tcPr>
            <w:tcW w:w="2709" w:type="dxa"/>
            <w:vAlign w:val="center"/>
          </w:tcPr>
          <w:p w14:paraId="0A68844B" w14:textId="42124FCE" w:rsidR="00ED4820" w:rsidRPr="00241918" w:rsidRDefault="00ED4820" w:rsidP="00ED4820">
            <w:pPr>
              <w:jc w:val="center"/>
              <w:rPr>
                <w:rFonts w:ascii="Arial LatArm" w:hAnsi="Arial LatArm" w:cs="Arial"/>
              </w:rPr>
            </w:pPr>
            <w:r w:rsidRPr="00B46BFA">
              <w:rPr>
                <w:rFonts w:ascii="Arial" w:hAnsi="Arial" w:cs="Arial"/>
              </w:rPr>
              <w:t>Մինչև</w:t>
            </w:r>
            <w:r>
              <w:rPr>
                <w:rFonts w:ascii="Arial LatArm" w:hAnsi="Arial LatArm" w:cs="Arial"/>
              </w:rPr>
              <w:t xml:space="preserve"> 14670000</w:t>
            </w:r>
          </w:p>
        </w:tc>
        <w:tc>
          <w:tcPr>
            <w:tcW w:w="5940" w:type="dxa"/>
            <w:vAlign w:val="center"/>
          </w:tcPr>
          <w:p w14:paraId="66A7D728" w14:textId="0BF2378D" w:rsidR="00ED4820" w:rsidRDefault="00ED4820" w:rsidP="00ED4820">
            <w:pPr>
              <w:rPr>
                <w:rFonts w:ascii="Arial" w:hAnsi="Arial" w:cs="Arial"/>
              </w:rPr>
            </w:pPr>
            <w:r>
              <w:rPr>
                <w:rFonts w:ascii="Arial" w:hAnsi="Arial" w:cs="Arial"/>
              </w:rPr>
              <w:t>Մալուխ</w:t>
            </w:r>
            <w:r>
              <w:rPr>
                <w:rFonts w:ascii="Arial LatArm" w:hAnsi="Arial LatArm" w:cs="Arial"/>
              </w:rPr>
              <w:t xml:space="preserve"> </w:t>
            </w:r>
            <w:r>
              <w:rPr>
                <w:rFonts w:ascii="Arial" w:hAnsi="Arial" w:cs="Arial"/>
              </w:rPr>
              <w:t>ԱՎՎԳ</w:t>
            </w:r>
            <w:r>
              <w:rPr>
                <w:rFonts w:ascii="Arial LatArm" w:hAnsi="Arial LatArm" w:cs="Arial"/>
              </w:rPr>
              <w:t xml:space="preserve">  4*16</w:t>
            </w:r>
          </w:p>
        </w:tc>
      </w:tr>
    </w:tbl>
    <w:p w14:paraId="53EBD81F" w14:textId="77777777" w:rsidR="00F53652" w:rsidRPr="00B80749" w:rsidRDefault="00F53652" w:rsidP="00F53652">
      <w:pPr>
        <w:pStyle w:val="BodyTextIndent2"/>
        <w:spacing w:line="240" w:lineRule="auto"/>
        <w:ind w:firstLine="567"/>
        <w:rPr>
          <w:rFonts w:ascii="Sylfaen" w:hAnsi="Sylfaen" w:cs="Sylfaen"/>
          <w:b/>
          <w:i/>
          <w:sz w:val="32"/>
          <w:szCs w:val="24"/>
          <w:lang w:val="en-US"/>
        </w:rPr>
      </w:pPr>
    </w:p>
    <w:p w14:paraId="19CEFB86" w14:textId="77777777" w:rsidR="00F53652" w:rsidRPr="00CA78F4" w:rsidRDefault="00F53652" w:rsidP="00F53652">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34940A7D" w14:textId="77777777" w:rsidR="00F53652" w:rsidRDefault="00F53652" w:rsidP="00F53652">
      <w:pPr>
        <w:pStyle w:val="BodyTextIndent2"/>
        <w:spacing w:line="240" w:lineRule="auto"/>
        <w:ind w:firstLine="567"/>
        <w:rPr>
          <w:rFonts w:ascii="GHEA Grapalat" w:hAnsi="GHEA Grapalat"/>
        </w:rPr>
      </w:pPr>
    </w:p>
    <w:p w14:paraId="2E6329D7" w14:textId="77777777" w:rsidR="00F53652" w:rsidRDefault="00F53652" w:rsidP="00F53652">
      <w:pPr>
        <w:pStyle w:val="BodyTextIndent2"/>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D48DB13" w14:textId="77777777" w:rsidR="00F53652" w:rsidRPr="00A71D81" w:rsidRDefault="00F53652" w:rsidP="00F53652">
      <w:pPr>
        <w:pStyle w:val="BodyTextIndent2"/>
        <w:spacing w:line="240" w:lineRule="auto"/>
        <w:ind w:firstLine="567"/>
        <w:rPr>
          <w:rFonts w:ascii="GHEA Grapalat" w:hAnsi="GHEA Grapalat"/>
        </w:rPr>
      </w:pPr>
    </w:p>
    <w:p w14:paraId="5F0923B2" w14:textId="77777777" w:rsidR="00F53652" w:rsidRDefault="00F53652" w:rsidP="00F53652">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241918"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lastRenderedPageBreak/>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lastRenderedPageBreak/>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979F77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403DD3D"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C74B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9E43338" w14:textId="72E402B1" w:rsidR="0059282A" w:rsidRPr="00A631E4" w:rsidRDefault="00096865" w:rsidP="0059282A">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0059282A" w:rsidRPr="00AE2768">
        <w:rPr>
          <w:rFonts w:ascii="GHEA Grapalat" w:hAnsi="GHEA Grapalat" w:cs="Sylfaen"/>
          <w:szCs w:val="24"/>
          <w:lang w:val="hy-AM"/>
        </w:rPr>
        <w:t xml:space="preserve">Ընթացակարգի հայտերն անհրաժեշտ է ներկայացնել </w:t>
      </w:r>
      <w:r w:rsidR="0059282A" w:rsidRPr="002F58FE">
        <w:rPr>
          <w:rFonts w:ascii="GHEA Grapalat" w:hAnsi="GHEA Grapalat" w:cs="Sylfaen"/>
          <w:szCs w:val="24"/>
          <w:lang w:val="hy-AM"/>
        </w:rPr>
        <w:t xml:space="preserve">հանձնաժողովին </w:t>
      </w:r>
      <w:r w:rsidR="0059282A" w:rsidRPr="00AE2768">
        <w:rPr>
          <w:rFonts w:ascii="GHEA Grapalat" w:hAnsi="GHEA Grapalat" w:cs="Sylfaen"/>
          <w:szCs w:val="24"/>
          <w:lang w:val="hy-AM"/>
        </w:rPr>
        <w:t xml:space="preserve">ոչ ուշ, քան սույն ընթացակարգի հայտարարությունը և հրավերը </w:t>
      </w:r>
      <w:r w:rsidR="0059282A" w:rsidRPr="002F58FE">
        <w:rPr>
          <w:rFonts w:ascii="GHEA Grapalat" w:hAnsi="GHEA Grapalat" w:cs="Sylfaen"/>
          <w:szCs w:val="24"/>
          <w:lang w:val="hy-AM"/>
        </w:rPr>
        <w:t xml:space="preserve">տեղեկագրում </w:t>
      </w:r>
      <w:r w:rsidR="0059282A" w:rsidRPr="00AE2768">
        <w:rPr>
          <w:rFonts w:ascii="GHEA Grapalat" w:hAnsi="GHEA Grapalat" w:cs="Sylfaen"/>
          <w:szCs w:val="24"/>
          <w:lang w:val="hy-AM"/>
        </w:rPr>
        <w:t xml:space="preserve">հրապարակվելու օրվանից հաշված </w:t>
      </w:r>
      <w:r w:rsidR="0059282A" w:rsidRPr="008C1D39">
        <w:rPr>
          <w:rFonts w:ascii="GHEA Grapalat" w:hAnsi="GHEA Grapalat" w:cs="Sylfaen"/>
          <w:b/>
          <w:szCs w:val="24"/>
          <w:lang w:val="hy-AM"/>
        </w:rPr>
        <w:t>7</w:t>
      </w:r>
      <w:r w:rsidR="0059282A" w:rsidRPr="00A631E4">
        <w:rPr>
          <w:rFonts w:ascii="GHEA Grapalat" w:hAnsi="GHEA Grapalat" w:cs="Sylfaen"/>
          <w:b/>
          <w:szCs w:val="24"/>
          <w:lang w:val="hy-AM"/>
        </w:rPr>
        <w:t xml:space="preserve">-րդ օրվա ժամը 11:00-ն, ք. Երևան Բուզանդի 1/4  հասցեով։  </w:t>
      </w:r>
    </w:p>
    <w:p w14:paraId="0DE93E7A" w14:textId="49A1C527" w:rsidR="00A232D9" w:rsidRPr="00A71D81" w:rsidRDefault="0059282A"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F34A4" w:rsidRPr="00D408F1">
        <w:rPr>
          <w:rFonts w:ascii="GHEA Grapalat" w:hAnsi="GHEA Grapalat" w:cs="Sylfaen"/>
          <w:szCs w:val="24"/>
          <w:lang w:val="hy-AM"/>
        </w:rPr>
        <w:t>Արմեն Մինասյանը</w:t>
      </w:r>
      <w:r w:rsidRPr="00A71D81">
        <w:rPr>
          <w:rFonts w:ascii="GHEA Grapalat" w:hAnsi="GHEA Grapalat" w:cs="Sylfaen"/>
          <w:szCs w:val="24"/>
          <w:lang w:val="hy-AM"/>
        </w:rPr>
        <w:t xml:space="preserve">։ </w:t>
      </w:r>
      <w:r w:rsidR="00A232D9"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0D69F5">
        <w:rPr>
          <w:rFonts w:ascii="GHEA Grapalat" w:hAnsi="GHEA Grapalat" w:cs="Sylfaen"/>
          <w:b/>
          <w:sz w:val="20"/>
          <w:szCs w:val="24"/>
          <w:lang w:val="hy-AM" w:eastAsia="en-US"/>
        </w:rPr>
        <w:t>իրական շահառուների վերաբերյալ հայտարարագիր՝ համաձայն հավելված 1-ի:</w:t>
      </w:r>
      <w:r w:rsidR="005F1C06" w:rsidRPr="005F1C06">
        <w:rPr>
          <w:rFonts w:ascii="GHEA Grapalat" w:hAnsi="GHEA Grapalat" w:cs="Sylfaen"/>
          <w:sz w:val="20"/>
          <w:szCs w:val="24"/>
          <w:lang w:val="hy-AM" w:eastAsia="en-US"/>
        </w:rPr>
        <w:t xml:space="preserve"> </w:t>
      </w:r>
      <w:r w:rsidR="005F1C06" w:rsidRPr="000D69F5">
        <w:rPr>
          <w:rFonts w:ascii="GHEA Grapalat" w:hAnsi="GHEA Grapalat" w:cs="Sylfaen"/>
          <w:b/>
          <w:sz w:val="20"/>
          <w:szCs w:val="24"/>
          <w:lang w:val="hy-AM" w:eastAsia="en-US"/>
        </w:rPr>
        <w:t>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w:t>
      </w:r>
      <w:r w:rsidR="005F1C06" w:rsidRPr="005F1C06">
        <w:rPr>
          <w:rFonts w:ascii="GHEA Grapalat" w:hAnsi="GHEA Grapalat" w:cs="Sylfaen"/>
          <w:sz w:val="20"/>
          <w:lang w:val="hy-AM"/>
        </w:rPr>
        <w:lastRenderedPageBreak/>
        <w:t>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0D69F5">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D69F5">
        <w:rPr>
          <w:rFonts w:ascii="GHEA Grapalat" w:hAnsi="GHEA Grapalat" w:cs="Sylfaen"/>
          <w:b/>
          <w:sz w:val="20"/>
          <w:szCs w:val="24"/>
          <w:lang w:val="hy-AM" w:eastAsia="en-US"/>
        </w:rPr>
        <w:t xml:space="preserve">մոդելը </w:t>
      </w:r>
      <w:r w:rsidR="00737D93" w:rsidRPr="000D69F5">
        <w:rPr>
          <w:rFonts w:ascii="GHEA Grapalat" w:hAnsi="GHEA Grapalat" w:cs="Sylfaen"/>
          <w:b/>
          <w:sz w:val="20"/>
          <w:szCs w:val="24"/>
          <w:lang w:val="hy-AM" w:eastAsia="en-US"/>
        </w:rPr>
        <w:t>և արտադրողի անվանումը (այսուհետ՝ ապրանքի ամբողջական նկարագիր)</w:t>
      </w:r>
      <w:r w:rsidR="00C01EE8" w:rsidRPr="000D69F5">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0D69F5">
        <w:rPr>
          <w:rFonts w:ascii="GHEA Grapalat" w:hAnsi="GHEA Grapalat" w:cs="Sylfaen"/>
          <w:b/>
          <w:sz w:val="20"/>
          <w:lang w:val="hy-AM"/>
        </w:rPr>
        <w:t>մոդել</w:t>
      </w:r>
      <w:r w:rsidR="00E56508" w:rsidRPr="000D69F5">
        <w:rPr>
          <w:rFonts w:ascii="GHEA Grapalat" w:hAnsi="GHEA Grapalat" w:cs="Sylfaen"/>
          <w:b/>
          <w:sz w:val="20"/>
          <w:lang w:val="hy-AM"/>
        </w:rPr>
        <w:t xml:space="preserve"> </w:t>
      </w:r>
      <w:r w:rsidR="00C01EE8" w:rsidRPr="000D69F5">
        <w:rPr>
          <w:rFonts w:ascii="GHEA Grapalat" w:hAnsi="GHEA Grapalat" w:cs="Sylfaen"/>
          <w:b/>
          <w:sz w:val="20"/>
          <w:lang w:val="hy-AM"/>
        </w:rPr>
        <w:t>ունեցող ապրանքներ</w:t>
      </w:r>
      <w:r w:rsidR="00CC049D" w:rsidRPr="000D69F5">
        <w:rPr>
          <w:rFonts w:ascii="GHEA Grapalat" w:hAnsi="GHEA Grapalat" w:cs="Sylfaen"/>
          <w:b/>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2E580AF" w:rsidR="000845F6" w:rsidRPr="00A71D81" w:rsidRDefault="00E326DD" w:rsidP="001E26A0">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CB54D6">
        <w:rPr>
          <w:rFonts w:ascii="GHEA Grapalat" w:hAnsi="GHEA Grapalat" w:cs="Sylfaen"/>
          <w:b/>
          <w:sz w:val="20"/>
          <w:szCs w:val="24"/>
          <w:lang w:eastAsia="en-US"/>
        </w:rPr>
        <w:t>Մ</w:t>
      </w:r>
      <w:r w:rsidR="00A45946" w:rsidRPr="00CB54D6">
        <w:rPr>
          <w:rFonts w:ascii="GHEA Grapalat" w:hAnsi="GHEA Grapalat" w:cs="Sylfaen"/>
          <w:b/>
          <w:sz w:val="20"/>
          <w:szCs w:val="24"/>
          <w:lang w:val="hy-AM" w:eastAsia="en-US"/>
        </w:rPr>
        <w:t xml:space="preserve">ասնակիցների գնային առաջարկների </w:t>
      </w:r>
      <w:r w:rsidR="00934B33" w:rsidRPr="00CB54D6">
        <w:rPr>
          <w:rFonts w:ascii="GHEA Grapalat" w:hAnsi="GHEA Grapalat" w:cs="Sylfaen"/>
          <w:b/>
          <w:sz w:val="20"/>
          <w:szCs w:val="24"/>
          <w:lang w:val="hy-AM" w:eastAsia="en-US"/>
        </w:rPr>
        <w:t>գնահատում</w:t>
      </w:r>
      <w:r w:rsidR="00934B33" w:rsidRPr="00CB54D6">
        <w:rPr>
          <w:rFonts w:ascii="GHEA Grapalat" w:hAnsi="GHEA Grapalat" w:cs="Sylfaen"/>
          <w:b/>
          <w:sz w:val="20"/>
          <w:szCs w:val="24"/>
          <w:lang w:eastAsia="en-US"/>
        </w:rPr>
        <w:t>ն</w:t>
      </w:r>
      <w:r w:rsidR="00934B33" w:rsidRPr="00CB54D6">
        <w:rPr>
          <w:rFonts w:ascii="GHEA Grapalat" w:hAnsi="GHEA Grapalat" w:cs="Sylfaen"/>
          <w:b/>
          <w:sz w:val="20"/>
          <w:szCs w:val="24"/>
          <w:lang w:val="hy-AM" w:eastAsia="en-US"/>
        </w:rPr>
        <w:t xml:space="preserve"> </w:t>
      </w:r>
      <w:r w:rsidR="00934B33" w:rsidRPr="00CB54D6">
        <w:rPr>
          <w:rFonts w:ascii="GHEA Grapalat" w:hAnsi="GHEA Grapalat" w:cs="Sylfaen"/>
          <w:b/>
          <w:sz w:val="20"/>
          <w:szCs w:val="24"/>
          <w:lang w:eastAsia="en-US"/>
        </w:rPr>
        <w:t>ու</w:t>
      </w:r>
      <w:r w:rsidR="00A45946" w:rsidRPr="00CB54D6">
        <w:rPr>
          <w:rFonts w:ascii="GHEA Grapalat" w:hAnsi="GHEA Grapalat" w:cs="Sylfaen"/>
          <w:b/>
          <w:sz w:val="20"/>
          <w:szCs w:val="24"/>
          <w:lang w:val="hy-AM" w:eastAsia="en-US"/>
        </w:rPr>
        <w:t xml:space="preserve"> համեմատումն իրականացվում </w:t>
      </w:r>
      <w:r w:rsidR="00934B33" w:rsidRPr="00CB54D6">
        <w:rPr>
          <w:rFonts w:ascii="GHEA Grapalat" w:hAnsi="GHEA Grapalat" w:cs="Sylfaen"/>
          <w:b/>
          <w:sz w:val="20"/>
          <w:szCs w:val="24"/>
          <w:lang w:eastAsia="en-US"/>
        </w:rPr>
        <w:t>են</w:t>
      </w:r>
      <w:r w:rsidR="00A45946" w:rsidRPr="00CB54D6">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w:t>
      </w:r>
      <w:r w:rsidRPr="00A71D81">
        <w:rPr>
          <w:rFonts w:ascii="GHEA Grapalat" w:hAnsi="GHEA Grapalat" w:cs="Sylfaen"/>
          <w:sz w:val="20"/>
          <w:lang w:val="hy-AM"/>
        </w:rPr>
        <w:lastRenderedPageBreak/>
        <w:t>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085571" w:rsidRDefault="00096865" w:rsidP="00EF3662">
      <w:pPr>
        <w:pStyle w:val="BodyTextIndent"/>
        <w:spacing w:line="240" w:lineRule="auto"/>
        <w:ind w:firstLine="567"/>
        <w:rPr>
          <w:rFonts w:ascii="GHEA Grapalat" w:hAnsi="GHEA Grapalat"/>
          <w:b/>
          <w:sz w:val="16"/>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E06B03D" w14:textId="77777777" w:rsidR="000A706E" w:rsidRPr="00B20F75" w:rsidRDefault="00FD2748" w:rsidP="000A706E">
      <w:pPr>
        <w:ind w:firstLine="567"/>
        <w:jc w:val="both"/>
        <w:rPr>
          <w:rFonts w:ascii="GHEA Grapalat" w:hAnsi="GHEA Grapalat" w:cs="Tahoma"/>
          <w:sz w:val="20"/>
          <w:szCs w:val="20"/>
          <w:lang w:val="af-ZA"/>
        </w:rPr>
      </w:pPr>
      <w:r w:rsidRPr="00241918">
        <w:rPr>
          <w:rFonts w:ascii="GHEA Grapalat" w:hAnsi="GHEA Grapalat"/>
          <w:lang w:val="af-ZA"/>
        </w:rPr>
        <w:t>8</w:t>
      </w:r>
      <w:r w:rsidR="00096865" w:rsidRPr="00241918">
        <w:rPr>
          <w:rFonts w:ascii="GHEA Grapalat" w:hAnsi="GHEA Grapalat"/>
          <w:lang w:val="af-ZA"/>
        </w:rPr>
        <w:t xml:space="preserve">.1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բացումը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կկատարվի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հանձնաժողովի՝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գնահատման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նիստում՝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սույն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ընթացակարգի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հայտարարությունը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հրավերը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համակարգում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հրապարակվելու</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օրվանից</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հաշված</w:t>
      </w:r>
      <w:r w:rsidR="000A706E" w:rsidRPr="002F58FE">
        <w:rPr>
          <w:rFonts w:ascii="GHEA Grapalat" w:hAnsi="GHEA Grapalat" w:cs="Sylfaen"/>
          <w:lang w:val="af-ZA"/>
        </w:rPr>
        <w:t xml:space="preserve"> </w:t>
      </w:r>
      <w:r w:rsidR="000A706E" w:rsidRPr="00B20F75">
        <w:rPr>
          <w:rFonts w:ascii="GHEA Grapalat" w:hAnsi="GHEA Grapalat" w:cs="Sylfaen"/>
          <w:b/>
          <w:sz w:val="20"/>
          <w:szCs w:val="20"/>
          <w:lang w:val="af-ZA"/>
        </w:rPr>
        <w:t>7-</w:t>
      </w:r>
      <w:r w:rsidR="000A706E" w:rsidRPr="00B20F75">
        <w:rPr>
          <w:rFonts w:ascii="GHEA Grapalat" w:hAnsi="GHEA Grapalat" w:cs="Sylfaen"/>
          <w:b/>
          <w:sz w:val="20"/>
          <w:szCs w:val="20"/>
          <w:lang w:val="ru-RU"/>
        </w:rPr>
        <w:t>րդ</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օրվա</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ժամը</w:t>
      </w:r>
      <w:r w:rsidR="000A706E" w:rsidRPr="00B20F75">
        <w:rPr>
          <w:rFonts w:ascii="GHEA Grapalat" w:hAnsi="GHEA Grapalat" w:cs="Sylfaen"/>
          <w:b/>
          <w:sz w:val="20"/>
          <w:szCs w:val="20"/>
          <w:lang w:val="af-ZA"/>
        </w:rPr>
        <w:t xml:space="preserve"> 11:00-</w:t>
      </w:r>
      <w:r w:rsidR="000A706E" w:rsidRPr="00B20F75">
        <w:rPr>
          <w:rFonts w:ascii="GHEA Grapalat" w:hAnsi="GHEA Grapalat" w:cs="Sylfaen"/>
          <w:b/>
          <w:sz w:val="20"/>
          <w:szCs w:val="20"/>
          <w:lang w:val="ru-RU"/>
        </w:rPr>
        <w:t>ին</w:t>
      </w:r>
      <w:r w:rsidR="000A706E" w:rsidRPr="00B20F75">
        <w:rPr>
          <w:rFonts w:ascii="GHEA Grapalat" w:hAnsi="GHEA Grapalat" w:cs="Tahoma"/>
          <w:sz w:val="20"/>
          <w:szCs w:val="20"/>
          <w:lang w:val="af-ZA"/>
        </w:rPr>
        <w:t>։</w:t>
      </w:r>
    </w:p>
    <w:p w14:paraId="0ABBCB6C" w14:textId="4497C8FF" w:rsidR="004348F9" w:rsidRPr="006D2E03" w:rsidRDefault="004348F9" w:rsidP="000A706E">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631AFAE" w14:textId="77777777" w:rsidR="000A706E" w:rsidRPr="00613074" w:rsidRDefault="000A706E" w:rsidP="000A706E">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 xml:space="preserve">8.4 </w:t>
      </w:r>
      <w:r w:rsidRPr="00A71D81">
        <w:rPr>
          <w:rFonts w:ascii="GHEA Grapalat" w:hAnsi="GHEA Grapalat" w:cs="Sylfaen"/>
          <w:i w:val="0"/>
          <w:szCs w:val="24"/>
          <w:lang w:val="hy-AM"/>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հայտում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անհամապատասխանություն</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տեղ</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գտել</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թվերով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հիմք</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ընդունվում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երկու</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ավելի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արժույթներով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դրանք</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համեմատվում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Հայաստանի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Հանրապետության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դրամով</w:t>
      </w:r>
      <w:r w:rsidRPr="00A71D81">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4BF4ECBC" w14:textId="7D685281" w:rsidR="009B6D58" w:rsidRPr="00B17010" w:rsidRDefault="00FD2748" w:rsidP="00EF3662">
      <w:pPr>
        <w:pStyle w:val="norm"/>
        <w:spacing w:line="240" w:lineRule="auto"/>
        <w:rPr>
          <w:rFonts w:ascii="GHEA Grapalat" w:hAnsi="GHEA Grapalat" w:cs="Sylfaen"/>
          <w:b/>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 xml:space="preserve">այդպիսին </w:t>
      </w:r>
      <w:r w:rsidR="00880C5E">
        <w:rPr>
          <w:rFonts w:ascii="GHEA Grapalat" w:hAnsi="GHEA Grapalat" w:cs="Sylfaen"/>
          <w:sz w:val="20"/>
          <w:szCs w:val="24"/>
          <w:lang w:val="hy-AM" w:eastAsia="en-US"/>
        </w:rPr>
        <w:lastRenderedPageBreak/>
        <w:t>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B17010">
        <w:rPr>
          <w:rFonts w:ascii="GHEA Grapalat" w:hAnsi="GHEA Grapalat" w:cs="Sylfaen"/>
          <w:b/>
          <w:sz w:val="20"/>
          <w:szCs w:val="24"/>
          <w:lang w:val="ru-RU" w:eastAsia="en-US"/>
        </w:rPr>
        <w:t>Առաջարկված</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նվազագույն</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գների</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հավասարության</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դեպքում</w:t>
      </w:r>
      <w:r w:rsidR="00AE74A0" w:rsidRPr="00B17010">
        <w:rPr>
          <w:rFonts w:ascii="GHEA Grapalat" w:hAnsi="GHEA Grapalat" w:cs="Sylfaen"/>
          <w:b/>
          <w:sz w:val="20"/>
          <w:szCs w:val="24"/>
          <w:lang w:val="hy-AM" w:eastAsia="en-US"/>
        </w:rPr>
        <w:t>՝</w:t>
      </w:r>
      <w:r w:rsidR="009B6D58" w:rsidRPr="00B17010">
        <w:rPr>
          <w:rFonts w:ascii="GHEA Grapalat" w:hAnsi="GHEA Grapalat" w:cs="Sylfaen"/>
          <w:b/>
          <w:sz w:val="20"/>
          <w:szCs w:val="24"/>
          <w:lang w:val="af-ZA" w:eastAsia="en-US"/>
        </w:rPr>
        <w:t xml:space="preserve"> </w:t>
      </w:r>
    </w:p>
    <w:p w14:paraId="0E2ABB9F" w14:textId="0FEFB776"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B17010" w:rsidRPr="00B02D35">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sidRPr="007C2D9A">
        <w:rPr>
          <w:rFonts w:ascii="GHEA Grapalat" w:hAnsi="GHEA Grapalat" w:cs="Sylfaen"/>
          <w:b/>
          <w:sz w:val="20"/>
          <w:szCs w:val="24"/>
          <w:lang w:val="hy-AM" w:eastAsia="en-US"/>
        </w:rPr>
        <w:t xml:space="preserve">հավասար գներ </w:t>
      </w:r>
      <w:r w:rsidR="00143E8C" w:rsidRPr="007C2D9A">
        <w:rPr>
          <w:rFonts w:ascii="GHEA Grapalat" w:hAnsi="GHEA Grapalat" w:cs="Sylfaen"/>
          <w:b/>
          <w:sz w:val="20"/>
          <w:szCs w:val="24"/>
          <w:lang w:val="ru-RU" w:eastAsia="en-US"/>
        </w:rPr>
        <w:t>ներկայացրած</w:t>
      </w:r>
      <w:r w:rsidR="00143E8C" w:rsidRPr="007C2D9A">
        <w:rPr>
          <w:rFonts w:ascii="GHEA Grapalat" w:hAnsi="GHEA Grapalat" w:cs="Sylfaen"/>
          <w:b/>
          <w:sz w:val="20"/>
          <w:szCs w:val="24"/>
          <w:lang w:val="af-ZA" w:eastAsia="en-US"/>
        </w:rPr>
        <w:t xml:space="preserve"> </w:t>
      </w:r>
      <w:r w:rsidR="00143E8C" w:rsidRPr="007C2D9A">
        <w:rPr>
          <w:rFonts w:ascii="GHEA Grapalat" w:hAnsi="GHEA Grapalat" w:cs="Sylfaen"/>
          <w:b/>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E445F6"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E445F6">
        <w:rPr>
          <w:rFonts w:ascii="GHEA Grapalat" w:hAnsi="GHEA Grapalat" w:cs="Sylfaen"/>
          <w:b/>
          <w:sz w:val="20"/>
          <w:lang w:val="af-ZA"/>
        </w:rPr>
        <w:t xml:space="preserve">սույն կետով նախատեսված՝ </w:t>
      </w:r>
      <w:r w:rsidRPr="00E445F6">
        <w:rPr>
          <w:rFonts w:ascii="GHEA Grapalat" w:hAnsi="GHEA Grapalat" w:cs="Sylfaen"/>
          <w:b/>
          <w:sz w:val="20"/>
          <w:lang w:val="ru-RU"/>
        </w:rPr>
        <w:t>լիազորված</w:t>
      </w:r>
      <w:r w:rsidRPr="00E445F6">
        <w:rPr>
          <w:rFonts w:ascii="GHEA Grapalat" w:hAnsi="GHEA Grapalat" w:cs="Sylfaen"/>
          <w:b/>
          <w:sz w:val="20"/>
          <w:lang w:val="af-ZA"/>
        </w:rPr>
        <w:t xml:space="preserve"> </w:t>
      </w:r>
      <w:r w:rsidRPr="00E445F6">
        <w:rPr>
          <w:rFonts w:ascii="GHEA Grapalat" w:hAnsi="GHEA Grapalat" w:cs="Sylfaen"/>
          <w:b/>
          <w:sz w:val="20"/>
          <w:lang w:val="ru-RU"/>
        </w:rPr>
        <w:t>մարմ</w:t>
      </w:r>
      <w:r w:rsidRPr="00E445F6">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E445F6">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lastRenderedPageBreak/>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0F2015"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0F2015">
        <w:rPr>
          <w:rFonts w:ascii="GHEA Grapalat" w:hAnsi="GHEA Grapalat" w:cs="Sylfaen"/>
          <w:b/>
        </w:rPr>
        <w:t>Հայտերի</w:t>
      </w:r>
      <w:r w:rsidR="00571F29" w:rsidRPr="000F2015">
        <w:rPr>
          <w:rFonts w:ascii="GHEA Grapalat" w:hAnsi="GHEA Grapalat" w:cs="Arial"/>
          <w:b/>
        </w:rPr>
        <w:t xml:space="preserve"> </w:t>
      </w:r>
      <w:r w:rsidR="00571F29" w:rsidRPr="000F2015">
        <w:rPr>
          <w:rFonts w:ascii="GHEA Grapalat" w:hAnsi="GHEA Grapalat" w:cs="Sylfaen"/>
          <w:b/>
        </w:rPr>
        <w:t>գնահատումը</w:t>
      </w:r>
      <w:r w:rsidR="00571F29" w:rsidRPr="000F2015">
        <w:rPr>
          <w:rFonts w:ascii="GHEA Grapalat" w:hAnsi="GHEA Grapalat" w:cs="Arial"/>
          <w:b/>
        </w:rPr>
        <w:t xml:space="preserve"> </w:t>
      </w:r>
      <w:r w:rsidR="00571F29" w:rsidRPr="000F2015">
        <w:rPr>
          <w:rFonts w:ascii="GHEA Grapalat" w:hAnsi="GHEA Grapalat" w:cs="Sylfaen"/>
          <w:b/>
        </w:rPr>
        <w:t>և</w:t>
      </w:r>
      <w:r w:rsidR="00571F29" w:rsidRPr="000F2015">
        <w:rPr>
          <w:rFonts w:ascii="GHEA Grapalat" w:hAnsi="GHEA Grapalat" w:cs="Arial"/>
          <w:b/>
        </w:rPr>
        <w:t xml:space="preserve"> </w:t>
      </w:r>
      <w:r w:rsidR="00571F29" w:rsidRPr="000F2015">
        <w:rPr>
          <w:rFonts w:ascii="GHEA Grapalat" w:hAnsi="GHEA Grapalat" w:cs="Sylfaen"/>
          <w:b/>
        </w:rPr>
        <w:t>ընտրված մասնակցի որոշումն</w:t>
      </w:r>
      <w:r w:rsidR="00571F29" w:rsidRPr="000F2015">
        <w:rPr>
          <w:rFonts w:ascii="GHEA Grapalat" w:hAnsi="GHEA Grapalat" w:cs="Arial"/>
          <w:b/>
        </w:rPr>
        <w:t xml:space="preserve"> </w:t>
      </w:r>
      <w:r w:rsidR="00571F29" w:rsidRPr="000F2015">
        <w:rPr>
          <w:rFonts w:ascii="GHEA Grapalat" w:hAnsi="GHEA Grapalat" w:cs="Sylfaen"/>
          <w:b/>
        </w:rPr>
        <w:t>իրականացվում</w:t>
      </w:r>
      <w:r w:rsidR="00571F29" w:rsidRPr="000F2015">
        <w:rPr>
          <w:rFonts w:ascii="GHEA Grapalat" w:hAnsi="GHEA Grapalat" w:cs="Arial"/>
          <w:b/>
        </w:rPr>
        <w:t xml:space="preserve"> </w:t>
      </w:r>
      <w:r w:rsidR="00571F29" w:rsidRPr="000F2015">
        <w:rPr>
          <w:rFonts w:ascii="GHEA Grapalat" w:hAnsi="GHEA Grapalat" w:cs="Sylfaen"/>
          <w:b/>
        </w:rPr>
        <w:t>է</w:t>
      </w:r>
      <w:r w:rsidR="00571F29" w:rsidRPr="000F2015">
        <w:rPr>
          <w:rFonts w:ascii="GHEA Grapalat" w:hAnsi="GHEA Grapalat" w:cs="Arial"/>
          <w:b/>
        </w:rPr>
        <w:t xml:space="preserve"> </w:t>
      </w:r>
      <w:r w:rsidR="00571F29" w:rsidRPr="000F2015">
        <w:rPr>
          <w:rFonts w:ascii="GHEA Grapalat" w:hAnsi="GHEA Grapalat" w:cs="Sylfaen"/>
          <w:b/>
        </w:rPr>
        <w:t>ըստ</w:t>
      </w:r>
      <w:r w:rsidR="00571F29" w:rsidRPr="000F2015">
        <w:rPr>
          <w:rFonts w:ascii="GHEA Grapalat" w:hAnsi="GHEA Grapalat" w:cs="Arial"/>
          <w:b/>
        </w:rPr>
        <w:t xml:space="preserve"> </w:t>
      </w:r>
      <w:r w:rsidR="00571F29" w:rsidRPr="000F2015">
        <w:rPr>
          <w:rFonts w:ascii="GHEA Grapalat" w:hAnsi="GHEA Grapalat" w:cs="Sylfaen"/>
          <w:b/>
        </w:rPr>
        <w:t>առանձին</w:t>
      </w:r>
      <w:r w:rsidR="00571F29" w:rsidRPr="000F2015">
        <w:rPr>
          <w:rFonts w:ascii="GHEA Grapalat" w:hAnsi="GHEA Grapalat" w:cs="Arial"/>
          <w:b/>
        </w:rPr>
        <w:t xml:space="preserve"> </w:t>
      </w:r>
      <w:r w:rsidR="00571F29" w:rsidRPr="000F2015">
        <w:rPr>
          <w:rFonts w:ascii="GHEA Grapalat" w:hAnsi="GHEA Grapalat" w:cs="Sylfaen"/>
          <w:b/>
        </w:rPr>
        <w:t>չափաբաժինների</w:t>
      </w:r>
      <w:r w:rsidR="001258CE" w:rsidRPr="000F2015">
        <w:rPr>
          <w:rFonts w:ascii="GHEA Grapalat" w:hAnsi="GHEA Grapalat" w:cs="Sylfaen"/>
          <w:b/>
          <w:lang w:val="hy-AM"/>
        </w:rPr>
        <w:t>:</w:t>
      </w:r>
      <w:r w:rsidR="001258CE" w:rsidRPr="000F2015">
        <w:rPr>
          <w:rStyle w:val="FootnoteReference"/>
          <w:rFonts w:ascii="GHEA Grapalat" w:hAnsi="GHEA Grapalat" w:cs="Sylfaen"/>
          <w:b/>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9DD0DFD" w14:textId="77777777" w:rsidR="004A676E" w:rsidRPr="007D01B0" w:rsidRDefault="004A676E" w:rsidP="004A676E">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«10»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32FC85A8" w14:textId="77777777" w:rsidR="00623C41" w:rsidRPr="00A71D81" w:rsidRDefault="00623C41" w:rsidP="00623C41">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972342">
        <w:rPr>
          <w:rFonts w:ascii="GHEA Grapalat" w:hAnsi="GHEA Grapalat" w:cs="Sylfaen"/>
          <w:b/>
          <w:sz w:val="20"/>
          <w:lang w:val="ru-RU"/>
        </w:rPr>
        <w:t>այն</w:t>
      </w:r>
      <w:r w:rsidRPr="00972342">
        <w:rPr>
          <w:rFonts w:ascii="GHEA Grapalat" w:hAnsi="GHEA Grapalat" w:cs="Sylfaen"/>
          <w:b/>
          <w:sz w:val="20"/>
          <w:lang w:val="af-ZA"/>
        </w:rPr>
        <w:t xml:space="preserve"> </w:t>
      </w:r>
      <w:r w:rsidRPr="00972342">
        <w:rPr>
          <w:rFonts w:ascii="GHEA Grapalat" w:hAnsi="GHEA Grapalat" w:cs="Sylfaen"/>
          <w:b/>
          <w:sz w:val="20"/>
          <w:lang w:val="ru-RU"/>
        </w:rPr>
        <w:t>ստանալու</w:t>
      </w:r>
      <w:r w:rsidRPr="00972342">
        <w:rPr>
          <w:rFonts w:ascii="GHEA Grapalat" w:hAnsi="GHEA Grapalat" w:cs="Sylfaen"/>
          <w:b/>
          <w:sz w:val="20"/>
          <w:lang w:val="af-ZA"/>
        </w:rPr>
        <w:t xml:space="preserve"> </w:t>
      </w:r>
      <w:r w:rsidRPr="00972342">
        <w:rPr>
          <w:rFonts w:ascii="GHEA Grapalat" w:hAnsi="GHEA Grapalat" w:cs="Sylfaen"/>
          <w:b/>
          <w:sz w:val="20"/>
          <w:lang w:val="ru-RU"/>
        </w:rPr>
        <w:t>օրվանից</w:t>
      </w:r>
      <w:r w:rsidRPr="00972342">
        <w:rPr>
          <w:rFonts w:ascii="GHEA Grapalat" w:hAnsi="GHEA Grapalat" w:cs="Sylfaen"/>
          <w:b/>
          <w:sz w:val="20"/>
          <w:lang w:val="af-ZA"/>
        </w:rPr>
        <w:t xml:space="preserve"> </w:t>
      </w:r>
      <w:r w:rsidRPr="00972342">
        <w:rPr>
          <w:rFonts w:ascii="GHEA Grapalat" w:hAnsi="GHEA Grapalat" w:cs="Sylfaen"/>
          <w:b/>
          <w:sz w:val="20"/>
          <w:lang w:val="hy-AM"/>
        </w:rPr>
        <w:t xml:space="preserve">հետո 5 </w:t>
      </w:r>
      <w:r w:rsidRPr="00972342">
        <w:rPr>
          <w:rFonts w:ascii="GHEA Grapalat" w:hAnsi="GHEA Grapalat" w:cs="Sylfaen"/>
          <w:b/>
          <w:sz w:val="20"/>
          <w:lang w:val="af-ZA"/>
        </w:rPr>
        <w:t xml:space="preserve">աշխատանքային </w:t>
      </w:r>
      <w:r w:rsidRPr="00972342">
        <w:rPr>
          <w:rFonts w:ascii="GHEA Grapalat" w:hAnsi="GHEA Grapalat" w:cs="Sylfaen"/>
          <w:b/>
          <w:sz w:val="20"/>
          <w:lang w:val="ru-RU"/>
        </w:rPr>
        <w:t>օրվա</w:t>
      </w:r>
      <w:r w:rsidRPr="00972342">
        <w:rPr>
          <w:rFonts w:ascii="GHEA Grapalat" w:hAnsi="GHEA Grapalat" w:cs="Sylfaen"/>
          <w:b/>
          <w:sz w:val="20"/>
          <w:lang w:val="af-ZA"/>
        </w:rPr>
        <w:t xml:space="preserve"> </w:t>
      </w:r>
      <w:r w:rsidRPr="00972342">
        <w:rPr>
          <w:rFonts w:ascii="GHEA Grapalat" w:hAnsi="GHEA Grapalat" w:cs="Sylfaen"/>
          <w:b/>
          <w:sz w:val="20"/>
          <w:lang w:val="ru-RU"/>
        </w:rPr>
        <w:t>ընթացքում</w:t>
      </w:r>
      <w:r w:rsidRPr="00972342">
        <w:rPr>
          <w:rFonts w:ascii="GHEA Grapalat" w:hAnsi="GHEA Grapalat" w:cs="Sylfaen"/>
          <w:b/>
          <w:sz w:val="20"/>
          <w:lang w:val="af-ZA"/>
        </w:rPr>
        <w:t>,</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6"/>
      </w:r>
    </w:p>
    <w:p w14:paraId="1CA04BA9"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Pr="00A71D81">
        <w:rPr>
          <w:rFonts w:ascii="GHEA Grapalat" w:hAnsi="GHEA Grapalat" w:cs="Sylfaen"/>
          <w:sz w:val="20"/>
          <w:lang w:val="af-ZA"/>
        </w:rPr>
        <w:t xml:space="preserve"> </w:t>
      </w:r>
      <w:r w:rsidRPr="005573C2">
        <w:rPr>
          <w:rFonts w:ascii="GHEA Grapalat" w:hAnsi="GHEA Grapalat" w:cs="Sylfaen"/>
          <w:b/>
          <w:sz w:val="20"/>
        </w:rPr>
        <w:t>Որակավորման</w:t>
      </w:r>
      <w:r w:rsidRPr="005573C2">
        <w:rPr>
          <w:rFonts w:ascii="GHEA Grapalat" w:hAnsi="GHEA Grapalat" w:cs="Sylfaen"/>
          <w:b/>
          <w:sz w:val="20"/>
          <w:lang w:val="af-ZA"/>
        </w:rPr>
        <w:t xml:space="preserve"> </w:t>
      </w:r>
      <w:r w:rsidRPr="005573C2">
        <w:rPr>
          <w:rFonts w:ascii="GHEA Grapalat" w:hAnsi="GHEA Grapalat" w:cs="Sylfaen"/>
          <w:b/>
          <w:sz w:val="20"/>
        </w:rPr>
        <w:t>ապահովման</w:t>
      </w:r>
      <w:r w:rsidRPr="005573C2">
        <w:rPr>
          <w:rFonts w:ascii="GHEA Grapalat" w:hAnsi="GHEA Grapalat" w:cs="Sylfaen"/>
          <w:b/>
          <w:sz w:val="20"/>
          <w:lang w:val="af-ZA"/>
        </w:rPr>
        <w:t xml:space="preserve"> </w:t>
      </w:r>
      <w:r w:rsidRPr="005573C2">
        <w:rPr>
          <w:rFonts w:ascii="GHEA Grapalat" w:hAnsi="GHEA Grapalat" w:cs="Sylfaen"/>
          <w:b/>
          <w:sz w:val="20"/>
        </w:rPr>
        <w:t>չափը</w:t>
      </w:r>
      <w:r w:rsidRPr="005573C2">
        <w:rPr>
          <w:rFonts w:ascii="GHEA Grapalat" w:hAnsi="GHEA Grapalat" w:cs="Sylfaen"/>
          <w:b/>
          <w:sz w:val="20"/>
          <w:lang w:val="af-ZA"/>
        </w:rPr>
        <w:t xml:space="preserve"> </w:t>
      </w:r>
      <w:r w:rsidRPr="005573C2">
        <w:rPr>
          <w:rFonts w:ascii="GHEA Grapalat" w:hAnsi="GHEA Grapalat" w:cs="Sylfaen"/>
          <w:b/>
          <w:sz w:val="20"/>
        </w:rPr>
        <w:t>հավասար</w:t>
      </w:r>
      <w:r w:rsidRPr="005573C2">
        <w:rPr>
          <w:rFonts w:ascii="GHEA Grapalat" w:hAnsi="GHEA Grapalat" w:cs="Sylfaen"/>
          <w:b/>
          <w:sz w:val="20"/>
          <w:lang w:val="af-ZA"/>
        </w:rPr>
        <w:t xml:space="preserve"> </w:t>
      </w:r>
      <w:r w:rsidRPr="005573C2">
        <w:rPr>
          <w:rFonts w:ascii="GHEA Grapalat" w:hAnsi="GHEA Grapalat" w:cs="Sylfaen"/>
          <w:b/>
          <w:sz w:val="20"/>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 xml:space="preserve"> սույն ընթացակարգի շրջանակում գնվելիք ապրանքի գնման գնի 15 տոկոսին</w:t>
      </w:r>
      <w:r w:rsidRPr="005573C2">
        <w:rPr>
          <w:rFonts w:ascii="GHEA Grapalat" w:hAnsi="GHEA Grapalat" w:cs="Sylfaen"/>
          <w:b/>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Cambria Math" w:hAnsi="Cambria Math" w:cs="Cambria Math"/>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Pr>
          <w:rStyle w:val="FootnoteReference"/>
          <w:rFonts w:ascii="GHEA Grapalat" w:hAnsi="GHEA Grapalat" w:cs="Arial"/>
          <w:sz w:val="20"/>
          <w:lang w:val="hy-AM"/>
        </w:rPr>
        <w:footnoteReference w:id="7"/>
      </w:r>
    </w:p>
    <w:p w14:paraId="4C834CC3"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«900008000698»</w:t>
      </w:r>
      <w:r w:rsidRPr="00A71D81">
        <w:rPr>
          <w:rFonts w:ascii="GHEA Grapalat" w:hAnsi="GHEA Grapalat" w:cs="Arial"/>
          <w:sz w:val="20"/>
          <w:lang w:val="hy-AM"/>
        </w:rPr>
        <w:t xml:space="preserve">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6424C1C9" w14:textId="77777777" w:rsidR="00623C41" w:rsidRPr="00A71D8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12B19E7" w14:textId="77777777" w:rsidR="00623C4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D8DA39D" w14:textId="77777777" w:rsidR="00623C41" w:rsidRPr="007E2C83"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Pr>
          <w:rFonts w:ascii="GHEA Grapalat" w:hAnsi="GHEA Grapalat" w:cs="Arial"/>
          <w:sz w:val="20"/>
          <w:lang w:val="hy-AM"/>
        </w:rPr>
        <w:t>,</w:t>
      </w:r>
      <w:r w:rsidRPr="00D1688E">
        <w:rPr>
          <w:rFonts w:ascii="GHEA Grapalat" w:hAnsi="GHEA Grapalat" w:cs="Arial"/>
          <w:sz w:val="20"/>
          <w:lang w:val="hy-AM"/>
        </w:rPr>
        <w:t xml:space="preserve">  եթե պայմանագրի (համաձայնագրի) կատարումը փուլային չէ</w:t>
      </w:r>
      <w:r w:rsidRPr="00EB5695">
        <w:rPr>
          <w:rFonts w:ascii="GHEA Grapalat" w:hAnsi="GHEA Grapalat" w:cs="Arial"/>
          <w:sz w:val="20"/>
          <w:lang w:val="hy-AM"/>
        </w:rPr>
        <w:t>:</w:t>
      </w:r>
    </w:p>
    <w:p w14:paraId="5DCA78B4"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B8573D9" w14:textId="77777777" w:rsidR="00623C41" w:rsidRPr="00A71D81" w:rsidRDefault="00623C41" w:rsidP="00623C41">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գնման գնի</w:t>
      </w:r>
      <w:r w:rsidRPr="005573C2">
        <w:rPr>
          <w:rFonts w:ascii="GHEA Grapalat" w:hAnsi="GHEA Grapalat" w:cs="Sylfaen"/>
          <w:b/>
          <w:sz w:val="20"/>
          <w:lang w:val="af-ZA"/>
        </w:rPr>
        <w:t xml:space="preserve"> 10 </w:t>
      </w:r>
      <w:r w:rsidRPr="005573C2">
        <w:rPr>
          <w:rFonts w:ascii="GHEA Grapalat" w:hAnsi="GHEA Grapalat" w:cs="Sylfaen"/>
          <w:b/>
          <w:sz w:val="20"/>
          <w:lang w:val="hy-AM"/>
        </w:rPr>
        <w:t xml:space="preserve">տոկոսը: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6B2E9C">
        <w:rPr>
          <w:rFonts w:ascii="GHEA Grapalat" w:hAnsi="GHEA Grapalat" w:cs="Sylfaen"/>
          <w:sz w:val="20"/>
          <w:lang w:val="hy-AM"/>
        </w:rPr>
        <w:t>միակողմանի հաստատված հայտարարության՝ տուժանքի (հավելված 5.1) կամ կանխիկ փողի ձևով</w:t>
      </w:r>
      <w:r w:rsidRPr="00A71D81">
        <w:rPr>
          <w:rFonts w:ascii="GHEA Grapalat" w:hAnsi="GHEA Grapalat" w:cs="Sylfaen"/>
          <w:sz w:val="20"/>
          <w:lang w:val="hy-AM"/>
        </w:rPr>
        <w:t>:</w:t>
      </w:r>
      <w:r>
        <w:rPr>
          <w:rStyle w:val="FootnoteReference"/>
          <w:rFonts w:ascii="GHEA Grapalat" w:hAnsi="GHEA Grapalat" w:cs="Sylfaen"/>
          <w:sz w:val="20"/>
          <w:lang w:val="hy-AM"/>
        </w:rPr>
        <w:footnoteReference w:id="8"/>
      </w:r>
    </w:p>
    <w:p w14:paraId="09BA193D" w14:textId="77777777" w:rsidR="00623C41" w:rsidRPr="006D2E03" w:rsidRDefault="00623C41" w:rsidP="00623C41">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366DEA0" w14:textId="77777777" w:rsidR="00623C41" w:rsidRPr="00A71D81" w:rsidRDefault="00623C41" w:rsidP="00623C41">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Pr>
          <w:rFonts w:ascii="GHEA Grapalat" w:hAnsi="GHEA Grapalat" w:cs="Sylfaen"/>
          <w:sz w:val="20"/>
          <w:lang w:val="hy-AM"/>
        </w:rPr>
        <w:t>2</w:t>
      </w:r>
      <w:r w:rsidRPr="00A71D81">
        <w:rPr>
          <w:rFonts w:ascii="GHEA Grapalat" w:hAnsi="GHEA Grapalat" w:cs="Sylfaen"/>
          <w:sz w:val="20"/>
          <w:lang w:val="hy-AM"/>
        </w:rPr>
        <w:t>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C777312"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«900008000664»</w:t>
      </w:r>
      <w:r w:rsidRPr="00A71D81">
        <w:rPr>
          <w:rFonts w:ascii="GHEA Grapalat" w:hAnsi="GHEA Grapalat" w:cs="Arial"/>
          <w:sz w:val="20"/>
          <w:lang w:val="hy-AM"/>
        </w:rPr>
        <w:t xml:space="preserve"> գանձապետական հաշվին.  </w:t>
      </w:r>
    </w:p>
    <w:p w14:paraId="6D86564C" w14:textId="77777777" w:rsidR="00623C41" w:rsidRPr="006D2E03"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lastRenderedPageBreak/>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5A99CDE" w14:textId="77777777" w:rsidR="00623C41" w:rsidRPr="006D2E03" w:rsidRDefault="00623C41" w:rsidP="00623C41">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66F3C2D8" w14:textId="77777777" w:rsidR="00623C41" w:rsidRPr="006D2E03" w:rsidRDefault="00623C41" w:rsidP="00623C41">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086BC46"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BF1A12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3FC0E35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65DF1A1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AF98E45" w14:textId="77777777" w:rsidR="00623C41" w:rsidRPr="007C7FCA" w:rsidRDefault="00623C41" w:rsidP="00623C41">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12D3CEB3"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017CB284"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7D935D7"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52F34250" w14:textId="77777777" w:rsidR="007A626C" w:rsidRPr="00FD4E69" w:rsidRDefault="007A626C" w:rsidP="007A626C">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Pr="00FD4E69">
        <w:rPr>
          <w:rFonts w:ascii="GHEA Grapalat" w:hAnsi="GHEA Grapalat" w:cs="Sylfaen"/>
          <w:sz w:val="20"/>
          <w:lang w:val="hy-AM"/>
        </w:rPr>
        <w:t>:</w:t>
      </w:r>
      <w:r>
        <w:rPr>
          <w:rStyle w:val="FootnoteReference"/>
          <w:rFonts w:ascii="GHEA Grapalat" w:hAnsi="GHEA Grapalat" w:cs="Sylfaen"/>
          <w:sz w:val="20"/>
          <w:lang w:val="hy-AM"/>
        </w:rPr>
        <w:footnoteReference w:id="9"/>
      </w:r>
    </w:p>
    <w:p w14:paraId="5943C7CC" w14:textId="77777777" w:rsidR="007A626C" w:rsidRPr="00FD4E69" w:rsidRDefault="007A626C" w:rsidP="007A626C">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1854BF45"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14:paraId="0F9B524D" w14:textId="063A6B99" w:rsidR="00CA1C11"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lastRenderedPageBreak/>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18B180F9"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Գ</w:t>
      </w:r>
    </w:p>
    <w:p w14:paraId="1DE20088" w14:textId="5AB076B5"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ԳՆԱՆՇՄԱՆ ՀԱՐՑՄԱՆ ՀԱՅՏԸ ՊԱՏՐԱՍՏԵԼՈՒ </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085571" w:rsidRDefault="00096865" w:rsidP="00EF3662">
      <w:pPr>
        <w:ind w:firstLine="567"/>
        <w:jc w:val="both"/>
        <w:rPr>
          <w:rFonts w:ascii="GHEA Grapalat" w:hAnsi="GHEA Grapalat"/>
          <w:sz w:val="14"/>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9523D" w:rsidRDefault="00096865" w:rsidP="00EF3662">
      <w:pPr>
        <w:ind w:firstLine="720"/>
        <w:jc w:val="center"/>
        <w:rPr>
          <w:rFonts w:ascii="GHEA Grapalat" w:hAnsi="GHEA Grapalat"/>
          <w:sz w:val="12"/>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591C69" w:rsidRDefault="009247B8" w:rsidP="009247B8">
      <w:pPr>
        <w:jc w:val="center"/>
        <w:rPr>
          <w:rFonts w:ascii="GHEA Grapalat" w:hAnsi="GHEA Grapalat" w:cs="Sylfaen"/>
          <w:b/>
          <w:sz w:val="14"/>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2B6D20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A626C">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Default="00E74BF6" w:rsidP="00EF3662">
      <w:pPr>
        <w:pStyle w:val="norm"/>
        <w:spacing w:line="240" w:lineRule="auto"/>
        <w:ind w:firstLine="284"/>
        <w:jc w:val="right"/>
        <w:rPr>
          <w:rFonts w:ascii="GHEA Grapalat" w:hAnsi="GHEA Grapalat" w:cs="Sylfaen"/>
          <w:b/>
          <w:sz w:val="20"/>
          <w:lang w:val="es-ES"/>
        </w:rPr>
      </w:pPr>
    </w:p>
    <w:p w14:paraId="5625EBFC" w14:textId="77777777" w:rsidR="00C1689B" w:rsidRDefault="00C1689B" w:rsidP="00EF3662">
      <w:pPr>
        <w:pStyle w:val="norm"/>
        <w:spacing w:line="240" w:lineRule="auto"/>
        <w:ind w:firstLine="284"/>
        <w:jc w:val="right"/>
        <w:rPr>
          <w:rFonts w:ascii="GHEA Grapalat" w:hAnsi="GHEA Grapalat" w:cs="Sylfaen"/>
          <w:b/>
          <w:sz w:val="20"/>
          <w:lang w:val="es-ES"/>
        </w:rPr>
      </w:pPr>
    </w:p>
    <w:p w14:paraId="11DEEB7D" w14:textId="77777777" w:rsidR="00591C69" w:rsidRPr="00A71D81" w:rsidRDefault="00591C69"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2085845" w14:textId="77777777" w:rsidR="007A626C" w:rsidRDefault="007A626C" w:rsidP="007A626C">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lastRenderedPageBreak/>
        <w:t>Հավելված</w:t>
      </w:r>
      <w:r>
        <w:rPr>
          <w:rFonts w:ascii="GHEA Grapalat" w:hAnsi="GHEA Grapalat" w:cs="Arial"/>
          <w:b/>
          <w:sz w:val="20"/>
          <w:lang w:val="es-ES"/>
        </w:rPr>
        <w:t xml:space="preserve">  N 1</w:t>
      </w:r>
    </w:p>
    <w:p w14:paraId="152EF1FC" w14:textId="7CDCF33A" w:rsidR="007A626C" w:rsidRPr="00AE2768" w:rsidRDefault="007A626C" w:rsidP="007A626C">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4B2E0A">
        <w:rPr>
          <w:rFonts w:ascii="GHEA Grapalat" w:hAnsi="GHEA Grapalat"/>
          <w:b/>
          <w:lang w:val="es-ES"/>
        </w:rPr>
        <w:t>6</w:t>
      </w:r>
      <w:r w:rsidR="00C1689B">
        <w:rPr>
          <w:rFonts w:ascii="GHEA Grapalat" w:hAnsi="GHEA Grapalat"/>
          <w:b/>
          <w:lang w:val="es-ES"/>
        </w:rPr>
        <w:t>/2</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5061CC0" w14:textId="77777777" w:rsidR="007A626C" w:rsidRPr="00AE2768" w:rsidRDefault="007A626C" w:rsidP="007A626C">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849BC37" w:rsidR="00B2572B" w:rsidRPr="00A71D81" w:rsidRDefault="00FA22D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02A4EB2"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C1689B">
        <w:rPr>
          <w:rFonts w:ascii="GHEA Grapalat" w:hAnsi="GHEA Grapalat"/>
          <w:sz w:val="22"/>
          <w:szCs w:val="22"/>
          <w:u w:val="single"/>
          <w:lang w:val="hy-AM"/>
        </w:rPr>
        <w:t>«</w:t>
      </w:r>
      <w:r w:rsidR="007A626C" w:rsidRPr="000E6360">
        <w:rPr>
          <w:rFonts w:ascii="GHEA Grapalat" w:hAnsi="GHEA Grapalat"/>
          <w:sz w:val="22"/>
          <w:szCs w:val="22"/>
          <w:u w:val="single"/>
          <w:lang w:val="es-ES"/>
        </w:rPr>
        <w:t>Երքաղլույս</w:t>
      </w:r>
      <w:r w:rsidR="00C1689B">
        <w:rPr>
          <w:rFonts w:ascii="GHEA Grapalat" w:hAnsi="GHEA Grapalat"/>
          <w:sz w:val="22"/>
          <w:szCs w:val="22"/>
          <w:u w:val="single"/>
          <w:lang w:val="hy-AM"/>
        </w:rPr>
        <w:t>»</w:t>
      </w:r>
      <w:r w:rsidR="007A626C" w:rsidRPr="000E6360">
        <w:rPr>
          <w:rFonts w:ascii="GHEA Grapalat" w:hAnsi="GHEA Grapalat"/>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7A626C">
        <w:rPr>
          <w:rFonts w:ascii="GHEA Grapalat" w:hAnsi="GHEA Grapalat"/>
          <w:sz w:val="22"/>
          <w:szCs w:val="22"/>
          <w:u w:val="single"/>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Pr>
          <w:rFonts w:ascii="GHEA Grapalat" w:hAnsi="GHEA Grapalat" w:cs="Sylfaen"/>
          <w:b/>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6B20F7">
        <w:rPr>
          <w:rFonts w:ascii="GHEA Grapalat" w:hAnsi="GHEA Grapalat"/>
          <w:b/>
          <w:lang w:val="es-ES"/>
        </w:rPr>
        <w:t>6</w:t>
      </w:r>
      <w:r w:rsidR="00C1689B">
        <w:rPr>
          <w:rFonts w:ascii="GHEA Grapalat" w:hAnsi="GHEA Grapalat"/>
          <w:b/>
          <w:lang w:val="es-ES"/>
        </w:rPr>
        <w:t>/2</w:t>
      </w:r>
      <w:r w:rsidR="007A626C" w:rsidRPr="00D52874">
        <w:rPr>
          <w:rFonts w:ascii="GHEA Grapalat" w:hAnsi="GHEA Grapalat"/>
          <w:lang w:val="es-ES"/>
        </w:rPr>
        <w:t>»</w:t>
      </w:r>
      <w:r w:rsidR="007A626C" w:rsidRPr="00752623">
        <w:rPr>
          <w:rFonts w:ascii="GHEA Grapalat" w:hAnsi="GHEA Grapalat"/>
          <w:b/>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4F83C7E9" w:rsidR="00B2572B" w:rsidRPr="00A71D81" w:rsidRDefault="007A626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7E94C6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6B20F7">
        <w:rPr>
          <w:rFonts w:ascii="GHEA Grapalat" w:hAnsi="GHEA Grapalat"/>
          <w:b/>
          <w:lang w:val="es-ES"/>
        </w:rPr>
        <w:t>6</w:t>
      </w:r>
      <w:r w:rsidR="00C1689B">
        <w:rPr>
          <w:rFonts w:ascii="GHEA Grapalat" w:hAnsi="GHEA Grapalat"/>
          <w:b/>
          <w:lang w:val="es-ES"/>
        </w:rPr>
        <w:t>/2</w:t>
      </w:r>
      <w:r w:rsidR="007A626C" w:rsidRPr="00D52874">
        <w:rPr>
          <w:rFonts w:ascii="GHEA Grapalat" w:hAnsi="GHEA Grapalat"/>
          <w:lang w:val="es-ES"/>
        </w:rPr>
        <w:t>»</w:t>
      </w:r>
      <w:r w:rsidR="007A626C" w:rsidRPr="00752623">
        <w:rPr>
          <w:rFonts w:ascii="GHEA Grapalat" w:hAnsi="GHEA Grapalat"/>
          <w:b/>
          <w:lang w:val="es-ES"/>
        </w:rPr>
        <w:t xml:space="preserve"> </w:t>
      </w:r>
      <w:r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1354EDFE"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7A626C">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B3F27B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6B20F7">
        <w:rPr>
          <w:rFonts w:ascii="GHEA Grapalat" w:hAnsi="GHEA Grapalat"/>
          <w:b/>
          <w:lang w:val="es-ES"/>
        </w:rPr>
        <w:t>6</w:t>
      </w:r>
      <w:r w:rsidR="00C1689B">
        <w:rPr>
          <w:rFonts w:ascii="GHEA Grapalat" w:hAnsi="GHEA Grapalat"/>
          <w:b/>
          <w:lang w:val="es-ES"/>
        </w:rPr>
        <w:t>/2</w:t>
      </w:r>
      <w:r w:rsidR="007A626C" w:rsidRPr="00D52874">
        <w:rPr>
          <w:rFonts w:ascii="GHEA Grapalat" w:hAnsi="GHEA Grapalat"/>
          <w:lang w:val="es-ES"/>
        </w:rPr>
        <w:t>»</w:t>
      </w:r>
      <w:r w:rsidR="007A626C" w:rsidRPr="00752623">
        <w:rPr>
          <w:rFonts w:ascii="GHEA Grapalat" w:hAnsi="GHEA Grapalat"/>
          <w:b/>
          <w:lang w:val="es-ES"/>
        </w:rPr>
        <w:t xml:space="preserve"> </w:t>
      </w:r>
      <w:r w:rsidR="006C3873"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0DFDD582" w:rsidR="000B1088" w:rsidRPr="00A71D81" w:rsidRDefault="00CE3A99" w:rsidP="00507CB9">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lang w:val="hy-AM"/>
        </w:rPr>
        <w:t>Հավելված</w:t>
      </w:r>
      <w:r w:rsidR="000B1088" w:rsidRPr="00A71D81">
        <w:rPr>
          <w:rFonts w:ascii="GHEA Grapalat" w:hAnsi="GHEA Grapalat" w:cs="Arial"/>
          <w:b/>
          <w:lang w:val="hy-AM"/>
        </w:rPr>
        <w:t xml:space="preserve"> </w:t>
      </w:r>
      <w:r w:rsidR="00E968EF" w:rsidRPr="00A71D81">
        <w:rPr>
          <w:rFonts w:ascii="GHEA Grapalat" w:hAnsi="GHEA Grapalat" w:cs="Arial"/>
          <w:b/>
          <w:lang w:val="hy-AM"/>
        </w:rPr>
        <w:t>1.1</w:t>
      </w:r>
    </w:p>
    <w:p w14:paraId="60E30CEA" w14:textId="77777777" w:rsidR="006B20F7" w:rsidRPr="00AE2768" w:rsidRDefault="006B20F7" w:rsidP="006B20F7">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D408F1">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26/2</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017355C3" w14:textId="77777777" w:rsidR="006B20F7" w:rsidRPr="00AE2768" w:rsidRDefault="006B20F7" w:rsidP="006B20F7">
      <w:pPr>
        <w:pStyle w:val="BodyTextIndent3"/>
        <w:spacing w:line="240" w:lineRule="auto"/>
        <w:jc w:val="right"/>
        <w:rPr>
          <w:rFonts w:ascii="GHEA Grapalat" w:hAnsi="GHEA Grapalat" w:cs="Arial"/>
          <w:b/>
          <w:lang w:val="es-ES"/>
        </w:rPr>
      </w:pPr>
      <w:r w:rsidRPr="00D408F1">
        <w:rPr>
          <w:rFonts w:ascii="GHEA Grapalat" w:hAnsi="GHEA Grapalat" w:cs="Sylfaen"/>
          <w:b/>
          <w:lang w:val="hy-AM"/>
        </w:rPr>
        <w:t>գնանշման</w:t>
      </w:r>
      <w:r w:rsidRPr="002F58FE">
        <w:rPr>
          <w:rFonts w:ascii="GHEA Grapalat" w:hAnsi="GHEA Grapalat" w:cs="Sylfaen"/>
          <w:b/>
          <w:lang w:val="es-ES"/>
        </w:rPr>
        <w:t xml:space="preserve"> </w:t>
      </w:r>
      <w:r w:rsidRPr="00D408F1">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DF489A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C1689B">
        <w:rPr>
          <w:rFonts w:ascii="GHEA Grapalat" w:hAnsi="GHEA Grapalat"/>
          <w:b/>
          <w:lang w:val="es-ES"/>
        </w:rPr>
        <w:t>2</w:t>
      </w:r>
      <w:r w:rsidR="006B20F7">
        <w:rPr>
          <w:rFonts w:ascii="GHEA Grapalat" w:hAnsi="GHEA Grapalat"/>
          <w:b/>
          <w:lang w:val="es-ES"/>
        </w:rPr>
        <w:t>6</w:t>
      </w:r>
      <w:r w:rsidR="00C1689B">
        <w:rPr>
          <w:rFonts w:ascii="GHEA Grapalat" w:hAnsi="GHEA Grapalat"/>
          <w:b/>
          <w:lang w:val="es-ES"/>
        </w:rPr>
        <w:t>/2</w:t>
      </w:r>
      <w:r w:rsidR="00821C82" w:rsidRPr="00D52874">
        <w:rPr>
          <w:rFonts w:ascii="GHEA Grapalat" w:hAnsi="GHEA Grapalat"/>
          <w:lang w:val="es-ES"/>
        </w:rPr>
        <w:t>»</w:t>
      </w:r>
      <w:r w:rsidR="00821C82" w:rsidRPr="00752623">
        <w:rPr>
          <w:rFonts w:ascii="GHEA Grapalat" w:hAnsi="GHEA Grapalat"/>
          <w:b/>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9E387AF"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7951AB80" w14:textId="77777777" w:rsidR="006B20F7" w:rsidRPr="00AE2768" w:rsidRDefault="006B20F7" w:rsidP="006B20F7">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D408F1">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26/2</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D2D338D" w14:textId="77777777" w:rsidR="006B20F7" w:rsidRPr="00AE2768" w:rsidRDefault="006B20F7" w:rsidP="006B20F7">
      <w:pPr>
        <w:pStyle w:val="BodyTextIndent3"/>
        <w:spacing w:line="240" w:lineRule="auto"/>
        <w:jc w:val="right"/>
        <w:rPr>
          <w:rFonts w:ascii="GHEA Grapalat" w:hAnsi="GHEA Grapalat" w:cs="Arial"/>
          <w:b/>
          <w:lang w:val="es-ES"/>
        </w:rPr>
      </w:pPr>
      <w:r w:rsidRPr="00D408F1">
        <w:rPr>
          <w:rFonts w:ascii="GHEA Grapalat" w:hAnsi="GHEA Grapalat" w:cs="Sylfaen"/>
          <w:b/>
          <w:lang w:val="hy-AM"/>
        </w:rPr>
        <w:t>գնանշման</w:t>
      </w:r>
      <w:r w:rsidRPr="002F58FE">
        <w:rPr>
          <w:rFonts w:ascii="GHEA Grapalat" w:hAnsi="GHEA Grapalat" w:cs="Sylfaen"/>
          <w:b/>
          <w:lang w:val="es-ES"/>
        </w:rPr>
        <w:t xml:space="preserve"> </w:t>
      </w:r>
      <w:r w:rsidRPr="00D408F1">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797"/>
      </w:tblGrid>
      <w:tr w:rsidR="00BF1194" w:rsidRPr="00A71D81" w14:paraId="79846EB1" w14:textId="77777777" w:rsidTr="00591C69">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797"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591C69">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797"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591C69">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797"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Default="00BF1194" w:rsidP="00BF1194">
      <w:pPr>
        <w:pStyle w:val="BodyTextIndent3"/>
        <w:spacing w:line="240" w:lineRule="auto"/>
        <w:ind w:firstLine="0"/>
        <w:jc w:val="left"/>
        <w:rPr>
          <w:rFonts w:ascii="GHEA Grapalat" w:hAnsi="GHEA Grapalat"/>
          <w:b/>
          <w:lang w:val="hy-AM"/>
        </w:rPr>
      </w:pPr>
    </w:p>
    <w:p w14:paraId="42ACB2B8" w14:textId="77777777" w:rsidR="00C370D4" w:rsidRPr="00A71D81" w:rsidRDefault="00C370D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A71D81">
        <w:rPr>
          <w:rFonts w:ascii="GHEA Grapalat" w:eastAsia="GHEA Grapalat" w:hAnsi="GHEA Grapalat" w:cs="GHEA Grapalat"/>
        </w:rPr>
        <w:lastRenderedPageBreak/>
        <w:t>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1D81">
        <w:rPr>
          <w:rFonts w:ascii="GHEA Grapalat" w:eastAsia="GHEA Grapalat" w:hAnsi="GHEA Grapalat"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sidRPr="00A71D81">
        <w:rPr>
          <w:rFonts w:ascii="GHEA Grapalat" w:eastAsia="GHEA Grapalat" w:hAnsi="GHEA Grapalat"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5A1F9159" w14:textId="77777777" w:rsidR="006B20F7" w:rsidRPr="00AE2768" w:rsidRDefault="006B20F7" w:rsidP="006B20F7">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D408F1">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26/2</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0817D71B" w14:textId="77777777" w:rsidR="006B20F7" w:rsidRPr="00AE2768" w:rsidRDefault="006B20F7" w:rsidP="006B20F7">
      <w:pPr>
        <w:pStyle w:val="BodyTextIndent3"/>
        <w:spacing w:line="240" w:lineRule="auto"/>
        <w:jc w:val="right"/>
        <w:rPr>
          <w:rFonts w:ascii="GHEA Grapalat" w:hAnsi="GHEA Grapalat" w:cs="Arial"/>
          <w:b/>
          <w:lang w:val="es-ES"/>
        </w:rPr>
      </w:pPr>
      <w:r w:rsidRPr="00D408F1">
        <w:rPr>
          <w:rFonts w:ascii="GHEA Grapalat" w:hAnsi="GHEA Grapalat" w:cs="Sylfaen"/>
          <w:b/>
          <w:lang w:val="hy-AM"/>
        </w:rPr>
        <w:t>գնանշման</w:t>
      </w:r>
      <w:r w:rsidRPr="002F58FE">
        <w:rPr>
          <w:rFonts w:ascii="GHEA Grapalat" w:hAnsi="GHEA Grapalat" w:cs="Sylfaen"/>
          <w:b/>
          <w:lang w:val="es-ES"/>
        </w:rPr>
        <w:t xml:space="preserve"> </w:t>
      </w:r>
      <w:r w:rsidRPr="00D408F1">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8913CD" w:rsidRDefault="00B2572B" w:rsidP="00EF3662">
      <w:pPr>
        <w:ind w:firstLine="567"/>
        <w:rPr>
          <w:rFonts w:ascii="GHEA Grapalat" w:hAnsi="GHEA Grapalat"/>
          <w:sz w:val="14"/>
          <w:lang w:val="hy-AM"/>
        </w:rPr>
      </w:pPr>
    </w:p>
    <w:p w14:paraId="7D53BD58" w14:textId="738D8D08"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C1689B">
        <w:rPr>
          <w:rFonts w:ascii="GHEA Grapalat" w:hAnsi="GHEA Grapalat"/>
          <w:b/>
          <w:lang w:val="es-ES"/>
        </w:rPr>
        <w:t>2</w:t>
      </w:r>
      <w:r w:rsidR="006B20F7">
        <w:rPr>
          <w:rFonts w:ascii="GHEA Grapalat" w:hAnsi="GHEA Grapalat"/>
          <w:b/>
          <w:lang w:val="es-ES"/>
        </w:rPr>
        <w:t>6</w:t>
      </w:r>
      <w:r w:rsidR="00C1689B">
        <w:rPr>
          <w:rFonts w:ascii="GHEA Grapalat" w:hAnsi="GHEA Grapalat"/>
          <w:b/>
          <w:lang w:val="es-ES"/>
        </w:rPr>
        <w:t>/2</w:t>
      </w:r>
      <w:r w:rsidR="00821C82" w:rsidRPr="00D52874">
        <w:rPr>
          <w:rFonts w:ascii="GHEA Grapalat" w:hAnsi="GHEA Grapalat"/>
          <w:lang w:val="es-ES"/>
        </w:rPr>
        <w:t>»</w:t>
      </w:r>
      <w:r w:rsidR="00821C82" w:rsidRPr="00752623">
        <w:rPr>
          <w:rFonts w:ascii="GHEA Grapalat" w:hAnsi="GHEA Grapalat"/>
          <w:b/>
          <w:lang w:val="es-ES"/>
        </w:rPr>
        <w:t xml:space="preserve">  </w:t>
      </w:r>
      <w:r w:rsidRPr="00A71D81">
        <w:rPr>
          <w:rFonts w:ascii="GHEA Grapalat" w:hAnsi="GHEA Grapalat" w:cs="Arial"/>
          <w:sz w:val="20"/>
          <w:szCs w:val="20"/>
          <w:lang w:val="es-ES"/>
        </w:rPr>
        <w:t xml:space="preserve">ծածկագրով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2026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2026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2026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2026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CD055E2" w14:textId="77777777" w:rsidR="00642BF3" w:rsidRPr="00A71D81" w:rsidRDefault="00642BF3" w:rsidP="00642BF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18686EBC" w14:textId="77777777" w:rsidR="006B20F7" w:rsidRPr="00AE2768" w:rsidRDefault="006B20F7" w:rsidP="006B20F7">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26/2</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96CDB77" w14:textId="77777777" w:rsidR="006B20F7" w:rsidRPr="00AE2768" w:rsidRDefault="006B20F7" w:rsidP="006B20F7">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AAE6546" w14:textId="77777777" w:rsidR="00642BF3" w:rsidRPr="00A71D81" w:rsidRDefault="00642BF3" w:rsidP="00642BF3">
      <w:pPr>
        <w:pStyle w:val="BodyTextIndent3"/>
        <w:spacing w:line="240" w:lineRule="auto"/>
        <w:jc w:val="right"/>
        <w:rPr>
          <w:rFonts w:ascii="GHEA Grapalat" w:hAnsi="GHEA Grapalat" w:cs="Sylfaen"/>
          <w:b/>
          <w:lang w:val="hy-AM"/>
        </w:rPr>
      </w:pPr>
    </w:p>
    <w:p w14:paraId="1F700859"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7FCF09C"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DA765F1" w14:textId="77777777" w:rsidR="00642BF3" w:rsidRPr="00A71D81" w:rsidRDefault="00642BF3" w:rsidP="00642BF3">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9FE9D27"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7DFA967" w14:textId="77777777" w:rsidR="00642BF3" w:rsidRPr="00A71D81" w:rsidRDefault="00642BF3" w:rsidP="00642BF3">
      <w:pPr>
        <w:rPr>
          <w:rFonts w:ascii="GHEA Grapalat" w:hAnsi="GHEA Grapalat" w:cs="GHEA Grapalat"/>
          <w:sz w:val="20"/>
          <w:szCs w:val="20"/>
          <w:lang w:val="hy-AM"/>
        </w:rPr>
      </w:pPr>
    </w:p>
    <w:p w14:paraId="2A728BCB"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769A724"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B3DD2FC" w14:textId="77777777" w:rsidR="00642BF3" w:rsidRPr="00A71D81" w:rsidRDefault="00642BF3" w:rsidP="00642BF3">
      <w:pPr>
        <w:ind w:firstLine="708"/>
        <w:jc w:val="both"/>
        <w:rPr>
          <w:rFonts w:ascii="GHEA Grapalat" w:hAnsi="GHEA Grapalat" w:cs="GHEA Grapalat"/>
          <w:sz w:val="20"/>
          <w:szCs w:val="20"/>
          <w:lang w:val="hy-AM"/>
        </w:rPr>
      </w:pPr>
    </w:p>
    <w:p w14:paraId="0DD4159F" w14:textId="77777777" w:rsidR="00642BF3" w:rsidRPr="00A71D81" w:rsidRDefault="00642BF3" w:rsidP="00642BF3">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1C4E22D8"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C9B8724" w14:textId="312FA79F" w:rsidR="00642BF3" w:rsidRPr="00F34FC0" w:rsidRDefault="00642BF3" w:rsidP="00642BF3">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C370D4" w:rsidRPr="00760AE0">
        <w:rPr>
          <w:rFonts w:ascii="GHEA Grapalat" w:hAnsi="GHEA Grapalat" w:cs="GHEA Grapalat"/>
          <w:sz w:val="22"/>
          <w:szCs w:val="22"/>
          <w:lang w:val="hy-AM"/>
        </w:rPr>
        <w:t>«</w:t>
      </w:r>
      <w:r w:rsidRPr="00760AE0">
        <w:rPr>
          <w:rFonts w:ascii="Sylfaen" w:hAnsi="Sylfaen" w:cs="GHEA Grapalat"/>
          <w:b/>
          <w:sz w:val="22"/>
          <w:szCs w:val="22"/>
          <w:u w:val="single"/>
          <w:lang w:val="pt-BR"/>
        </w:rPr>
        <w:t>Երքաղլույս</w:t>
      </w:r>
      <w:r w:rsidR="00C370D4" w:rsidRPr="00760AE0">
        <w:rPr>
          <w:rFonts w:ascii="Sylfaen" w:hAnsi="Sylfaen" w:cs="GHEA Grapalat"/>
          <w:b/>
          <w:sz w:val="22"/>
          <w:szCs w:val="22"/>
          <w:u w:val="single"/>
          <w:lang w:val="hy-AM"/>
        </w:rPr>
        <w:t>»</w:t>
      </w:r>
      <w:r w:rsidRPr="00760AE0">
        <w:rPr>
          <w:rFonts w:ascii="Sylfaen" w:hAnsi="Sylfaen" w:cs="GHEA Grapalat"/>
          <w:b/>
          <w:sz w:val="22"/>
          <w:szCs w:val="22"/>
          <w:u w:val="single"/>
          <w:lang w:val="pt-BR"/>
        </w:rPr>
        <w:t xml:space="preserve"> ՓԲԸ-ի</w:t>
      </w:r>
      <w:r w:rsidRPr="00760AE0">
        <w:rPr>
          <w:rFonts w:ascii="GHEA Grapalat" w:hAnsi="GHEA Grapalat" w:cs="GHEA Grapalat"/>
          <w:sz w:val="22"/>
          <w:szCs w:val="22"/>
          <w:lang w:val="pt-BR"/>
        </w:rPr>
        <w:t xml:space="preserve">  (այսուհետ` Պատվիրատու) կողմից կազմակերպված </w:t>
      </w:r>
      <w:r w:rsidRPr="00760AE0">
        <w:rPr>
          <w:rFonts w:ascii="GHEA Grapalat" w:hAnsi="GHEA Grapalat"/>
          <w:sz w:val="22"/>
          <w:szCs w:val="22"/>
          <w:lang w:val="es-ES"/>
        </w:rPr>
        <w:t>«</w:t>
      </w:r>
      <w:r w:rsidRPr="00760AE0">
        <w:rPr>
          <w:rFonts w:ascii="GHEA Grapalat" w:hAnsi="GHEA Grapalat" w:cs="Sylfaen"/>
          <w:b/>
          <w:sz w:val="22"/>
          <w:szCs w:val="22"/>
          <w:lang w:val="hy-AM"/>
        </w:rPr>
        <w:t>ԵՔԼ-ԳՀԱՊՁԲ</w:t>
      </w:r>
      <w:r w:rsidRPr="00760AE0">
        <w:rPr>
          <w:rFonts w:ascii="GHEA Grapalat" w:hAnsi="GHEA Grapalat"/>
          <w:b/>
          <w:sz w:val="22"/>
          <w:szCs w:val="22"/>
          <w:lang w:val="es-ES"/>
        </w:rPr>
        <w:t>-</w:t>
      </w:r>
      <w:r w:rsidR="00C1689B" w:rsidRPr="00760AE0">
        <w:rPr>
          <w:rFonts w:ascii="GHEA Grapalat" w:hAnsi="GHEA Grapalat"/>
          <w:b/>
          <w:sz w:val="22"/>
          <w:szCs w:val="22"/>
          <w:lang w:val="es-ES"/>
        </w:rPr>
        <w:t>2</w:t>
      </w:r>
      <w:r w:rsidR="006B20F7" w:rsidRPr="00760AE0">
        <w:rPr>
          <w:rFonts w:ascii="GHEA Grapalat" w:hAnsi="GHEA Grapalat"/>
          <w:b/>
          <w:sz w:val="22"/>
          <w:szCs w:val="22"/>
          <w:lang w:val="es-ES"/>
        </w:rPr>
        <w:t>6</w:t>
      </w:r>
      <w:r w:rsidR="00C1689B" w:rsidRPr="00760AE0">
        <w:rPr>
          <w:rFonts w:ascii="GHEA Grapalat" w:hAnsi="GHEA Grapalat"/>
          <w:b/>
          <w:sz w:val="22"/>
          <w:szCs w:val="22"/>
          <w:lang w:val="es-ES"/>
        </w:rPr>
        <w:t>/2</w:t>
      </w:r>
      <w:r w:rsidRPr="00760AE0">
        <w:rPr>
          <w:rFonts w:ascii="GHEA Grapalat" w:hAnsi="GHEA Grapalat"/>
          <w:sz w:val="22"/>
          <w:szCs w:val="22"/>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38FCB43E" w14:textId="77777777" w:rsidR="006D4909" w:rsidRPr="00A71D81" w:rsidRDefault="006D4909" w:rsidP="006D4909">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9B72C8" w14:textId="77777777" w:rsidR="006D4909" w:rsidRPr="00A71D81" w:rsidRDefault="006D4909" w:rsidP="006D490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38F4EB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CB2662"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B8C530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159C35A" w14:textId="77777777" w:rsidR="006D4909" w:rsidRPr="00A71D81" w:rsidRDefault="006D4909" w:rsidP="006D490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BA83A1E" w14:textId="77777777" w:rsidR="006D4909" w:rsidRPr="00A71D81" w:rsidRDefault="006D4909" w:rsidP="006D490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CA9CB6"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AEAF039" w14:textId="77777777" w:rsidR="006D4909" w:rsidRPr="00A71D81" w:rsidRDefault="006D4909" w:rsidP="006D490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20E8928"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2B0A430"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D97AB6B" w14:textId="77777777" w:rsidR="006D4909" w:rsidRPr="00A71D81" w:rsidRDefault="006D4909" w:rsidP="006D490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E97E384" w14:textId="77777777" w:rsidR="006D4909" w:rsidRPr="00A71D81" w:rsidRDefault="006D4909" w:rsidP="006D4909">
      <w:pPr>
        <w:jc w:val="both"/>
        <w:rPr>
          <w:rFonts w:ascii="GHEA Grapalat" w:hAnsi="GHEA Grapalat" w:cs="GHEA Grapalat"/>
          <w:sz w:val="20"/>
          <w:szCs w:val="20"/>
          <w:lang w:val="hy-AM"/>
        </w:rPr>
      </w:pPr>
    </w:p>
    <w:p w14:paraId="740008E8" w14:textId="77777777" w:rsidR="006D4909" w:rsidRPr="00A71D81" w:rsidRDefault="006D4909" w:rsidP="006D490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406290D6"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05B3298"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5B0A451"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9CB2FC" w14:textId="77777777" w:rsidR="006D4909" w:rsidRPr="00A71D81" w:rsidDel="00A13215"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A8B352E"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7A377F" w14:textId="77777777" w:rsidR="00642BF3" w:rsidRPr="00A71D81" w:rsidRDefault="00642BF3" w:rsidP="00642BF3">
      <w:pPr>
        <w:ind w:firstLine="567"/>
        <w:jc w:val="both"/>
        <w:rPr>
          <w:rFonts w:ascii="GHEA Grapalat" w:hAnsi="GHEA Grapalat" w:cs="GHEA Grapalat"/>
          <w:sz w:val="20"/>
          <w:szCs w:val="20"/>
          <w:lang w:val="hy-AM"/>
        </w:rPr>
      </w:pPr>
    </w:p>
    <w:p w14:paraId="72AFDE66"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FF3D209"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7CD7B2A"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0FAB036"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C46B2B3"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F4267E0"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197D71C"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69244C19"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0884FE6" w14:textId="77777777" w:rsidR="00642BF3" w:rsidRPr="00A71D81" w:rsidRDefault="00642BF3" w:rsidP="00642BF3">
      <w:pPr>
        <w:jc w:val="both"/>
        <w:rPr>
          <w:rFonts w:ascii="GHEA Grapalat" w:hAnsi="GHEA Grapalat"/>
          <w:sz w:val="18"/>
          <w:szCs w:val="18"/>
          <w:u w:val="single"/>
          <w:vertAlign w:val="superscript"/>
          <w:lang w:val="hy-AM"/>
        </w:rPr>
      </w:pPr>
    </w:p>
    <w:p w14:paraId="786DE4D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2AF13ED0" w14:textId="77777777" w:rsidR="00642BF3" w:rsidRPr="00A71D81" w:rsidRDefault="00642BF3" w:rsidP="00642BF3">
      <w:pPr>
        <w:jc w:val="both"/>
        <w:rPr>
          <w:rFonts w:ascii="GHEA Grapalat" w:hAnsi="GHEA Grapalat"/>
          <w:sz w:val="20"/>
          <w:szCs w:val="20"/>
          <w:lang w:val="hy-AM"/>
        </w:rPr>
      </w:pPr>
    </w:p>
    <w:p w14:paraId="04036D4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2843415" w14:textId="77777777" w:rsidR="00642BF3" w:rsidRPr="00A71D81" w:rsidRDefault="00642BF3" w:rsidP="00642BF3">
      <w:pPr>
        <w:jc w:val="both"/>
        <w:rPr>
          <w:rFonts w:ascii="GHEA Grapalat" w:hAnsi="GHEA Grapalat"/>
          <w:sz w:val="18"/>
          <w:szCs w:val="18"/>
          <w:vertAlign w:val="superscript"/>
          <w:lang w:val="hy-AM"/>
        </w:rPr>
      </w:pPr>
    </w:p>
    <w:p w14:paraId="74CEC3B2" w14:textId="77777777" w:rsidR="00642BF3" w:rsidRPr="00A71D81" w:rsidRDefault="00642BF3" w:rsidP="00642BF3">
      <w:pPr>
        <w:jc w:val="both"/>
        <w:rPr>
          <w:rFonts w:ascii="GHEA Grapalat" w:hAnsi="GHEA Grapalat" w:cs="GHEA Grapalat"/>
          <w:i/>
          <w:sz w:val="18"/>
          <w:szCs w:val="18"/>
          <w:lang w:val="hy-AM"/>
        </w:rPr>
      </w:pPr>
    </w:p>
    <w:p w14:paraId="3B367B1A"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341D5C9A"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20BA7B2D"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656B6"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07E96AFF" w14:textId="77777777" w:rsidR="00642BF3" w:rsidRPr="00A71D81" w:rsidRDefault="00642BF3" w:rsidP="00642BF3">
            <w:pPr>
              <w:jc w:val="center"/>
              <w:rPr>
                <w:rFonts w:ascii="GHEA Grapalat" w:hAnsi="GHEA Grapalat" w:cs="Arial"/>
                <w:bCs/>
                <w:i/>
                <w:sz w:val="20"/>
                <w:szCs w:val="20"/>
              </w:rPr>
            </w:pPr>
          </w:p>
        </w:tc>
      </w:tr>
      <w:tr w:rsidR="00642BF3" w:rsidRPr="00A71D81" w14:paraId="79F0FCAA"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42C37"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586F569E"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9F8E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2E817004"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ABFE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0F277F66"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B31488"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6C56CC1E"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F254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06A18D0"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1904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7588DFCC"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6D5E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26E6D8EB"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E8FF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C9267C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C7A74"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3CB66D2D"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3A9D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03A270B4"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71E4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33AFBE7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CA5F1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7599E204"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9C5E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02CC8D8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80AF2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57E79B9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EB23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DBD48D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97FEB"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13B54C12"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619F49D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36E1E906" w14:textId="77777777" w:rsidR="00642BF3" w:rsidRPr="00A71D81" w:rsidRDefault="00642BF3" w:rsidP="00642BF3">
            <w:pPr>
              <w:rPr>
                <w:rFonts w:ascii="GHEA Grapalat" w:hAnsi="GHEA Grapalat" w:cs="Arial"/>
                <w:sz w:val="20"/>
                <w:szCs w:val="20"/>
              </w:rPr>
            </w:pPr>
          </w:p>
        </w:tc>
      </w:tr>
      <w:tr w:rsidR="00642BF3" w:rsidRPr="00A71D81" w14:paraId="40F8D136"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2D340D8E" w14:textId="77777777" w:rsidR="00642BF3" w:rsidRPr="00A71D81" w:rsidRDefault="00642BF3" w:rsidP="00642BF3">
            <w:pPr>
              <w:rPr>
                <w:rFonts w:ascii="GHEA Grapalat" w:hAnsi="GHEA Grapalat" w:cs="Arial"/>
                <w:sz w:val="20"/>
                <w:szCs w:val="20"/>
                <w:lang w:val="hy-AM"/>
              </w:rPr>
            </w:pPr>
          </w:p>
        </w:tc>
      </w:tr>
      <w:tr w:rsidR="00642BF3" w:rsidRPr="00A71D81" w14:paraId="13DB1EC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EC92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EF8A4E8" w14:textId="77777777" w:rsidR="00642BF3" w:rsidRPr="00A71D81" w:rsidRDefault="00642BF3" w:rsidP="00642BF3">
            <w:pPr>
              <w:rPr>
                <w:rFonts w:ascii="GHEA Grapalat" w:hAnsi="GHEA Grapalat" w:cs="Sylfaen"/>
                <w:sz w:val="20"/>
                <w:szCs w:val="20"/>
                <w:lang w:val="ru-RU"/>
              </w:rPr>
            </w:pPr>
          </w:p>
        </w:tc>
      </w:tr>
      <w:tr w:rsidR="00642BF3" w:rsidRPr="00A71D81" w14:paraId="694199E4"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9024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E1A126D" w14:textId="77777777" w:rsidR="00642BF3" w:rsidRPr="00A71D81" w:rsidRDefault="00642BF3" w:rsidP="00642BF3">
            <w:pPr>
              <w:rPr>
                <w:rFonts w:ascii="GHEA Grapalat" w:hAnsi="GHEA Grapalat" w:cs="Sylfaen"/>
                <w:sz w:val="20"/>
                <w:szCs w:val="20"/>
                <w:lang w:val="hy-AM"/>
              </w:rPr>
            </w:pPr>
          </w:p>
        </w:tc>
      </w:tr>
      <w:tr w:rsidR="00642BF3" w:rsidRPr="00A71D81" w14:paraId="6BCFFA06"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14B9A5CF"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1AB1D8" w14:textId="77777777" w:rsidR="00642BF3" w:rsidRPr="00A71D81" w:rsidRDefault="00642BF3" w:rsidP="00642BF3">
            <w:pPr>
              <w:rPr>
                <w:rFonts w:ascii="GHEA Grapalat" w:hAnsi="GHEA Grapalat" w:cs="Sylfaen"/>
                <w:sz w:val="20"/>
                <w:szCs w:val="20"/>
              </w:rPr>
            </w:pPr>
          </w:p>
          <w:p w14:paraId="6825756C"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01694CB" w14:textId="77777777" w:rsidR="00642BF3" w:rsidRPr="00A71D81" w:rsidRDefault="00642BF3" w:rsidP="00642BF3">
            <w:pPr>
              <w:rPr>
                <w:rFonts w:ascii="GHEA Grapalat" w:hAnsi="GHEA Grapalat" w:cs="Tahoma"/>
                <w:color w:val="000000"/>
                <w:sz w:val="20"/>
                <w:szCs w:val="20"/>
              </w:rPr>
            </w:pPr>
          </w:p>
          <w:p w14:paraId="7D56DA14" w14:textId="77777777" w:rsidR="00642BF3" w:rsidRPr="00A71D81" w:rsidRDefault="00642BF3" w:rsidP="00642BF3">
            <w:pPr>
              <w:rPr>
                <w:rFonts w:ascii="GHEA Grapalat" w:hAnsi="GHEA Grapalat" w:cs="Sylfaen"/>
                <w:sz w:val="20"/>
                <w:szCs w:val="20"/>
              </w:rPr>
            </w:pPr>
          </w:p>
          <w:p w14:paraId="07F92329"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BC6A0C0" w14:textId="77777777" w:rsidR="00642BF3" w:rsidRPr="00A71D81" w:rsidRDefault="00642BF3" w:rsidP="00642BF3">
            <w:pPr>
              <w:rPr>
                <w:rFonts w:ascii="GHEA Grapalat" w:hAnsi="GHEA Grapalat" w:cs="Sylfaen"/>
                <w:sz w:val="20"/>
                <w:szCs w:val="20"/>
              </w:rPr>
            </w:pPr>
          </w:p>
          <w:p w14:paraId="0E11E32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F45383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7D8BAF3C"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2CE95A4"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A4FB6BA" w14:textId="77777777" w:rsidR="00642BF3" w:rsidRPr="00A71D81" w:rsidRDefault="00642BF3" w:rsidP="00642BF3">
            <w:pPr>
              <w:jc w:val="right"/>
              <w:rPr>
                <w:rFonts w:ascii="GHEA Grapalat" w:hAnsi="GHEA Grapalat" w:cs="Sylfaen"/>
                <w:sz w:val="20"/>
                <w:szCs w:val="20"/>
              </w:rPr>
            </w:pPr>
          </w:p>
          <w:p w14:paraId="5F21EB0A"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342C702" w14:textId="77777777" w:rsidR="00642BF3" w:rsidRPr="00A71D81" w:rsidRDefault="00642BF3" w:rsidP="00642BF3">
            <w:pPr>
              <w:jc w:val="right"/>
              <w:rPr>
                <w:rFonts w:ascii="GHEA Grapalat" w:hAnsi="GHEA Grapalat" w:cs="Tahoma"/>
                <w:color w:val="000000"/>
                <w:sz w:val="20"/>
                <w:szCs w:val="20"/>
              </w:rPr>
            </w:pPr>
          </w:p>
          <w:p w14:paraId="23D9728B" w14:textId="77777777" w:rsidR="00642BF3" w:rsidRPr="00A71D81" w:rsidRDefault="00642BF3" w:rsidP="00642BF3">
            <w:pPr>
              <w:jc w:val="right"/>
              <w:rPr>
                <w:rFonts w:ascii="GHEA Grapalat" w:hAnsi="GHEA Grapalat" w:cs="Tahoma"/>
                <w:color w:val="000000"/>
                <w:sz w:val="20"/>
                <w:szCs w:val="20"/>
              </w:rPr>
            </w:pPr>
          </w:p>
          <w:p w14:paraId="680BF7AA"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E29254D" w14:textId="77777777" w:rsidR="00642BF3" w:rsidRPr="00A71D81" w:rsidRDefault="00642BF3" w:rsidP="00642BF3">
            <w:pPr>
              <w:jc w:val="right"/>
              <w:rPr>
                <w:rFonts w:ascii="GHEA Grapalat" w:hAnsi="GHEA Grapalat" w:cs="Sylfaen"/>
                <w:sz w:val="20"/>
                <w:szCs w:val="20"/>
              </w:rPr>
            </w:pPr>
          </w:p>
          <w:p w14:paraId="7B88CE11"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A564CE0" w14:textId="77777777" w:rsidR="00642BF3" w:rsidRPr="00A71D81" w:rsidRDefault="00642BF3" w:rsidP="00642BF3">
            <w:pPr>
              <w:jc w:val="right"/>
              <w:rPr>
                <w:rFonts w:ascii="GHEA Grapalat" w:hAnsi="GHEA Grapalat" w:cs="Sylfaen"/>
                <w:sz w:val="20"/>
                <w:szCs w:val="20"/>
              </w:rPr>
            </w:pPr>
          </w:p>
        </w:tc>
      </w:tr>
      <w:tr w:rsidR="00642BF3" w:rsidRPr="00A71D81" w14:paraId="48D158B5"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24B7B16A"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61E0574"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8C3F3BB"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06A167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0EBA7C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3B91002C" w14:textId="77777777" w:rsidR="00642BF3" w:rsidRPr="00A71D81" w:rsidRDefault="00642BF3" w:rsidP="00642BF3">
            <w:pPr>
              <w:rPr>
                <w:rFonts w:ascii="GHEA Grapalat" w:hAnsi="GHEA Grapalat" w:cs="Tahoma"/>
                <w:color w:val="000000"/>
                <w:sz w:val="20"/>
                <w:szCs w:val="20"/>
              </w:rPr>
            </w:pPr>
          </w:p>
          <w:p w14:paraId="44C06144"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36039E8"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D9A48B5" w14:textId="77777777" w:rsidR="00642BF3" w:rsidRPr="00A71D81" w:rsidRDefault="00642BF3" w:rsidP="00642BF3">
            <w:pPr>
              <w:jc w:val="right"/>
              <w:rPr>
                <w:rFonts w:ascii="GHEA Grapalat" w:hAnsi="GHEA Grapalat" w:cs="Tahoma"/>
                <w:color w:val="000000"/>
                <w:sz w:val="20"/>
                <w:szCs w:val="20"/>
              </w:rPr>
            </w:pPr>
          </w:p>
          <w:p w14:paraId="62E40FE8" w14:textId="77777777" w:rsidR="00642BF3" w:rsidRPr="00A71D81" w:rsidRDefault="00642BF3" w:rsidP="00642BF3">
            <w:pPr>
              <w:jc w:val="right"/>
              <w:rPr>
                <w:rFonts w:ascii="GHEA Grapalat" w:hAnsi="GHEA Grapalat" w:cs="Tahoma"/>
                <w:color w:val="000000"/>
                <w:sz w:val="20"/>
                <w:szCs w:val="20"/>
              </w:rPr>
            </w:pPr>
          </w:p>
          <w:p w14:paraId="62433469"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73E8705"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4CEB3B7" w14:textId="77777777" w:rsidR="00642BF3" w:rsidRPr="00A71D81" w:rsidRDefault="00642BF3" w:rsidP="00642BF3">
            <w:pPr>
              <w:jc w:val="right"/>
              <w:rPr>
                <w:rFonts w:ascii="GHEA Grapalat" w:hAnsi="GHEA Grapalat" w:cs="Arial"/>
                <w:sz w:val="20"/>
                <w:szCs w:val="20"/>
                <w:lang w:val="hy-AM"/>
              </w:rPr>
            </w:pPr>
          </w:p>
        </w:tc>
      </w:tr>
      <w:tr w:rsidR="00642BF3" w:rsidRPr="00A71D81" w14:paraId="447167DC"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224500C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4C3CABA3" w14:textId="77777777" w:rsidR="00642BF3" w:rsidRPr="00A71D81" w:rsidRDefault="00642BF3" w:rsidP="00642BF3">
            <w:pPr>
              <w:rPr>
                <w:rFonts w:ascii="GHEA Grapalat" w:hAnsi="GHEA Grapalat" w:cs="Sylfaen"/>
                <w:sz w:val="20"/>
                <w:szCs w:val="20"/>
              </w:rPr>
            </w:pPr>
          </w:p>
          <w:p w14:paraId="4E916D06" w14:textId="77777777" w:rsidR="00642BF3" w:rsidRPr="00A71D81" w:rsidRDefault="00642BF3" w:rsidP="00642BF3">
            <w:pPr>
              <w:rPr>
                <w:rFonts w:ascii="GHEA Grapalat" w:hAnsi="GHEA Grapalat" w:cs="Sylfaen"/>
                <w:sz w:val="20"/>
                <w:szCs w:val="20"/>
              </w:rPr>
            </w:pPr>
          </w:p>
          <w:p w14:paraId="3C104CBB"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85C7BB2" w14:textId="77777777" w:rsidR="00642BF3" w:rsidRPr="00A71D81" w:rsidRDefault="00642BF3" w:rsidP="00642BF3">
            <w:pPr>
              <w:rPr>
                <w:rFonts w:ascii="GHEA Grapalat" w:hAnsi="GHEA Grapalat" w:cs="Sylfaen"/>
                <w:sz w:val="20"/>
                <w:szCs w:val="20"/>
              </w:rPr>
            </w:pPr>
          </w:p>
          <w:p w14:paraId="6F024CB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46467F72"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9940644"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5EC12DFA" w14:textId="77777777" w:rsidR="00642BF3" w:rsidRPr="00A71D81" w:rsidRDefault="00642BF3" w:rsidP="00642BF3">
            <w:pPr>
              <w:rPr>
                <w:rFonts w:ascii="GHEA Grapalat" w:hAnsi="GHEA Grapalat" w:cs="Sylfaen"/>
                <w:sz w:val="20"/>
                <w:szCs w:val="20"/>
              </w:rPr>
            </w:pPr>
          </w:p>
          <w:p w14:paraId="340DB067"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0C353E6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1A8C1B9" w14:textId="77777777" w:rsidR="00642BF3" w:rsidRPr="00A71D81" w:rsidRDefault="00642BF3" w:rsidP="00642BF3">
            <w:pPr>
              <w:rPr>
                <w:rFonts w:ascii="GHEA Grapalat" w:hAnsi="GHEA Grapalat" w:cs="Sylfaen"/>
                <w:color w:val="000000"/>
                <w:sz w:val="20"/>
                <w:szCs w:val="20"/>
              </w:rPr>
            </w:pPr>
          </w:p>
          <w:p w14:paraId="721CC626" w14:textId="77777777" w:rsidR="00642BF3" w:rsidRPr="00A71D81" w:rsidRDefault="00642BF3" w:rsidP="00642BF3">
            <w:pPr>
              <w:rPr>
                <w:rFonts w:ascii="GHEA Grapalat" w:hAnsi="GHEA Grapalat" w:cs="Sylfaen"/>
                <w:sz w:val="20"/>
                <w:szCs w:val="20"/>
              </w:rPr>
            </w:pPr>
          </w:p>
          <w:p w14:paraId="54EA8807" w14:textId="77777777" w:rsidR="00642BF3" w:rsidRPr="00A71D81" w:rsidRDefault="00642BF3" w:rsidP="00642BF3">
            <w:pPr>
              <w:jc w:val="right"/>
              <w:rPr>
                <w:rFonts w:ascii="GHEA Grapalat" w:hAnsi="GHEA Grapalat" w:cs="Arial"/>
                <w:sz w:val="20"/>
                <w:szCs w:val="20"/>
              </w:rPr>
            </w:pPr>
          </w:p>
        </w:tc>
      </w:tr>
    </w:tbl>
    <w:p w14:paraId="4DAA2B4D"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4C14A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C0D874"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3CC42B"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3E59E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0C8455"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23D834E"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CE2F353"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48912B98" w14:textId="77777777" w:rsidTr="00642BF3">
        <w:tc>
          <w:tcPr>
            <w:tcW w:w="720" w:type="dxa"/>
            <w:tcBorders>
              <w:top w:val="single" w:sz="4" w:space="0" w:color="auto"/>
              <w:left w:val="single" w:sz="4" w:space="0" w:color="auto"/>
              <w:bottom w:val="single" w:sz="4" w:space="0" w:color="auto"/>
              <w:right w:val="single" w:sz="4" w:space="0" w:color="auto"/>
            </w:tcBorders>
          </w:tcPr>
          <w:p w14:paraId="799D5C2B"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4E5C41E"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DA169D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54657C9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69D538"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25A4C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E30360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A9641A7"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616EA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1DF8F82"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6ADFC38E" w14:textId="77777777" w:rsidTr="00642BF3">
        <w:tc>
          <w:tcPr>
            <w:tcW w:w="720" w:type="dxa"/>
            <w:tcBorders>
              <w:top w:val="single" w:sz="4" w:space="0" w:color="auto"/>
              <w:left w:val="single" w:sz="4" w:space="0" w:color="auto"/>
              <w:bottom w:val="single" w:sz="4" w:space="0" w:color="auto"/>
              <w:right w:val="single" w:sz="4" w:space="0" w:color="auto"/>
            </w:tcBorders>
          </w:tcPr>
          <w:p w14:paraId="0442427F"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FDBCE1"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43ED2A"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1EE2D9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958B335"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77206E9F" w14:textId="77777777" w:rsidTr="00642BF3">
        <w:tc>
          <w:tcPr>
            <w:tcW w:w="720" w:type="dxa"/>
            <w:tcBorders>
              <w:top w:val="single" w:sz="4" w:space="0" w:color="auto"/>
              <w:left w:val="single" w:sz="4" w:space="0" w:color="auto"/>
              <w:bottom w:val="single" w:sz="4" w:space="0" w:color="auto"/>
              <w:right w:val="single" w:sz="4" w:space="0" w:color="auto"/>
            </w:tcBorders>
          </w:tcPr>
          <w:p w14:paraId="255E0D7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37FAE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2A24EB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B346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AC616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02C606C8" w14:textId="77777777" w:rsidTr="00642BF3">
        <w:tc>
          <w:tcPr>
            <w:tcW w:w="720" w:type="dxa"/>
            <w:tcBorders>
              <w:top w:val="single" w:sz="4" w:space="0" w:color="auto"/>
              <w:left w:val="single" w:sz="4" w:space="0" w:color="auto"/>
              <w:bottom w:val="single" w:sz="4" w:space="0" w:color="auto"/>
              <w:right w:val="single" w:sz="4" w:space="0" w:color="auto"/>
            </w:tcBorders>
          </w:tcPr>
          <w:p w14:paraId="3240C64B" w14:textId="77777777" w:rsidR="00642BF3" w:rsidRPr="00A71D81" w:rsidRDefault="00642BF3" w:rsidP="00642BF3">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A0400E3"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A2F5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C09F6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B0B9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7C848A7E" w14:textId="77777777" w:rsidTr="00642BF3">
        <w:tc>
          <w:tcPr>
            <w:tcW w:w="720" w:type="dxa"/>
            <w:tcBorders>
              <w:top w:val="single" w:sz="4" w:space="0" w:color="auto"/>
              <w:left w:val="single" w:sz="4" w:space="0" w:color="auto"/>
              <w:bottom w:val="single" w:sz="4" w:space="0" w:color="auto"/>
              <w:right w:val="single" w:sz="4" w:space="0" w:color="auto"/>
            </w:tcBorders>
          </w:tcPr>
          <w:p w14:paraId="01FED005"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7F0D7D"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352B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C0D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9228B7C"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D4DCB7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0E32D2B1" w14:textId="77777777" w:rsidTr="00642BF3">
        <w:tc>
          <w:tcPr>
            <w:tcW w:w="720" w:type="dxa"/>
            <w:tcBorders>
              <w:top w:val="single" w:sz="4" w:space="0" w:color="auto"/>
              <w:left w:val="single" w:sz="4" w:space="0" w:color="auto"/>
              <w:bottom w:val="single" w:sz="4" w:space="0" w:color="auto"/>
              <w:right w:val="single" w:sz="4" w:space="0" w:color="auto"/>
            </w:tcBorders>
          </w:tcPr>
          <w:p w14:paraId="03C20F4B"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6D16C1D"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2D73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B0C1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D0ACD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26740EE"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5D7E16B" w14:textId="77777777" w:rsidTr="00642BF3">
        <w:tc>
          <w:tcPr>
            <w:tcW w:w="720" w:type="dxa"/>
            <w:tcBorders>
              <w:top w:val="single" w:sz="4" w:space="0" w:color="auto"/>
              <w:left w:val="single" w:sz="4" w:space="0" w:color="auto"/>
              <w:bottom w:val="single" w:sz="4" w:space="0" w:color="auto"/>
              <w:right w:val="single" w:sz="4" w:space="0" w:color="auto"/>
            </w:tcBorders>
          </w:tcPr>
          <w:p w14:paraId="4EC976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1DFF1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73A60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8313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08C6A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8482667" w14:textId="77777777" w:rsidTr="00642BF3">
        <w:tc>
          <w:tcPr>
            <w:tcW w:w="720" w:type="dxa"/>
            <w:tcBorders>
              <w:top w:val="single" w:sz="4" w:space="0" w:color="auto"/>
              <w:left w:val="single" w:sz="4" w:space="0" w:color="auto"/>
              <w:bottom w:val="single" w:sz="4" w:space="0" w:color="auto"/>
              <w:right w:val="single" w:sz="4" w:space="0" w:color="auto"/>
            </w:tcBorders>
          </w:tcPr>
          <w:p w14:paraId="75EFBB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90A8A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45E41A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08867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1B806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B1B102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335C16F6" w14:textId="77777777" w:rsidTr="00642BF3">
        <w:tc>
          <w:tcPr>
            <w:tcW w:w="720" w:type="dxa"/>
            <w:tcBorders>
              <w:top w:val="single" w:sz="4" w:space="0" w:color="auto"/>
              <w:left w:val="single" w:sz="4" w:space="0" w:color="auto"/>
              <w:bottom w:val="single" w:sz="4" w:space="0" w:color="auto"/>
              <w:right w:val="single" w:sz="4" w:space="0" w:color="auto"/>
            </w:tcBorders>
          </w:tcPr>
          <w:p w14:paraId="52F5FC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ED7E6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F181C6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65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6D6F08F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7B77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9CE339C" w14:textId="77777777" w:rsidTr="00642BF3">
        <w:tc>
          <w:tcPr>
            <w:tcW w:w="720" w:type="dxa"/>
            <w:tcBorders>
              <w:top w:val="single" w:sz="4" w:space="0" w:color="auto"/>
              <w:left w:val="single" w:sz="4" w:space="0" w:color="auto"/>
              <w:bottom w:val="single" w:sz="4" w:space="0" w:color="auto"/>
              <w:right w:val="single" w:sz="4" w:space="0" w:color="auto"/>
            </w:tcBorders>
          </w:tcPr>
          <w:p w14:paraId="6EE99E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37E0A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56947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DF60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E9470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FADC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501B275E" w14:textId="77777777" w:rsidTr="00642BF3">
        <w:tc>
          <w:tcPr>
            <w:tcW w:w="720" w:type="dxa"/>
            <w:tcBorders>
              <w:top w:val="single" w:sz="4" w:space="0" w:color="auto"/>
              <w:left w:val="single" w:sz="4" w:space="0" w:color="auto"/>
              <w:bottom w:val="single" w:sz="4" w:space="0" w:color="auto"/>
              <w:right w:val="single" w:sz="4" w:space="0" w:color="auto"/>
            </w:tcBorders>
          </w:tcPr>
          <w:p w14:paraId="469EB0A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0EBCD5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3222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BDD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E4EB5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9A8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2DFB32F" w14:textId="77777777" w:rsidTr="00642BF3">
        <w:tc>
          <w:tcPr>
            <w:tcW w:w="720" w:type="dxa"/>
            <w:tcBorders>
              <w:top w:val="single" w:sz="4" w:space="0" w:color="auto"/>
              <w:left w:val="single" w:sz="4" w:space="0" w:color="auto"/>
              <w:bottom w:val="single" w:sz="4" w:space="0" w:color="auto"/>
              <w:right w:val="single" w:sz="4" w:space="0" w:color="auto"/>
            </w:tcBorders>
          </w:tcPr>
          <w:p w14:paraId="3CC231C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0FC06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F89454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A8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8C7EDE3"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FDFD00"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29019B66" w14:textId="77777777" w:rsidTr="00642BF3">
        <w:tc>
          <w:tcPr>
            <w:tcW w:w="720" w:type="dxa"/>
            <w:tcBorders>
              <w:top w:val="single" w:sz="4" w:space="0" w:color="auto"/>
              <w:left w:val="single" w:sz="4" w:space="0" w:color="auto"/>
              <w:bottom w:val="single" w:sz="4" w:space="0" w:color="auto"/>
              <w:right w:val="single" w:sz="4" w:space="0" w:color="auto"/>
            </w:tcBorders>
          </w:tcPr>
          <w:p w14:paraId="5AE9BEC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449CF8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EAB9E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9856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01AF97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420D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19C1AE8" w14:textId="77777777" w:rsidTr="00642BF3">
        <w:tc>
          <w:tcPr>
            <w:tcW w:w="720" w:type="dxa"/>
            <w:tcBorders>
              <w:top w:val="single" w:sz="4" w:space="0" w:color="auto"/>
              <w:left w:val="single" w:sz="4" w:space="0" w:color="auto"/>
              <w:bottom w:val="single" w:sz="4" w:space="0" w:color="auto"/>
              <w:right w:val="single" w:sz="4" w:space="0" w:color="auto"/>
            </w:tcBorders>
          </w:tcPr>
          <w:p w14:paraId="3DB36D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77018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255FB9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A0A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8326D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B8A363C" w14:textId="77777777" w:rsidTr="00642BF3">
        <w:tc>
          <w:tcPr>
            <w:tcW w:w="720" w:type="dxa"/>
            <w:tcBorders>
              <w:top w:val="single" w:sz="4" w:space="0" w:color="auto"/>
              <w:left w:val="single" w:sz="4" w:space="0" w:color="auto"/>
              <w:bottom w:val="single" w:sz="4" w:space="0" w:color="auto"/>
              <w:right w:val="single" w:sz="4" w:space="0" w:color="auto"/>
            </w:tcBorders>
          </w:tcPr>
          <w:p w14:paraId="5CC0EDE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072A2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BF1BA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946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5C6A2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0586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6D663F34" w14:textId="77777777" w:rsidTr="00642BF3">
        <w:tc>
          <w:tcPr>
            <w:tcW w:w="720" w:type="dxa"/>
            <w:tcBorders>
              <w:top w:val="single" w:sz="4" w:space="0" w:color="auto"/>
              <w:left w:val="single" w:sz="4" w:space="0" w:color="auto"/>
              <w:bottom w:val="single" w:sz="4" w:space="0" w:color="auto"/>
              <w:right w:val="single" w:sz="4" w:space="0" w:color="auto"/>
            </w:tcBorders>
          </w:tcPr>
          <w:p w14:paraId="604F83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56ED69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82BDA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579F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D9E09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2D4EB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A2026C" w14:paraId="59DCCDF7" w14:textId="77777777" w:rsidTr="00642BF3">
        <w:tc>
          <w:tcPr>
            <w:tcW w:w="720" w:type="dxa"/>
            <w:tcBorders>
              <w:top w:val="single" w:sz="4" w:space="0" w:color="auto"/>
              <w:left w:val="single" w:sz="4" w:space="0" w:color="auto"/>
              <w:bottom w:val="single" w:sz="4" w:space="0" w:color="auto"/>
              <w:right w:val="single" w:sz="4" w:space="0" w:color="auto"/>
            </w:tcBorders>
          </w:tcPr>
          <w:p w14:paraId="0693AF4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AB89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7A173D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5CF3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64AD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142C71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74B786ED" w14:textId="77777777" w:rsidTr="00642BF3">
        <w:tc>
          <w:tcPr>
            <w:tcW w:w="720" w:type="dxa"/>
            <w:tcBorders>
              <w:top w:val="single" w:sz="4" w:space="0" w:color="auto"/>
              <w:left w:val="single" w:sz="4" w:space="0" w:color="auto"/>
              <w:bottom w:val="single" w:sz="4" w:space="0" w:color="auto"/>
              <w:right w:val="single" w:sz="4" w:space="0" w:color="auto"/>
            </w:tcBorders>
          </w:tcPr>
          <w:p w14:paraId="06D66C4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058B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EBA43C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C7D7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F9C92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2026C" w14:paraId="28589042" w14:textId="77777777" w:rsidTr="00642BF3">
        <w:tc>
          <w:tcPr>
            <w:tcW w:w="720" w:type="dxa"/>
            <w:tcBorders>
              <w:top w:val="single" w:sz="4" w:space="0" w:color="auto"/>
              <w:left w:val="single" w:sz="4" w:space="0" w:color="auto"/>
              <w:bottom w:val="single" w:sz="4" w:space="0" w:color="auto"/>
              <w:right w:val="single" w:sz="4" w:space="0" w:color="auto"/>
            </w:tcBorders>
          </w:tcPr>
          <w:p w14:paraId="3FC019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79F107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6FA8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05ABF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6A3E36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6484CB7E" w14:textId="77777777" w:rsidTr="00642BF3">
        <w:tc>
          <w:tcPr>
            <w:tcW w:w="720" w:type="dxa"/>
            <w:tcBorders>
              <w:top w:val="single" w:sz="4" w:space="0" w:color="auto"/>
              <w:left w:val="single" w:sz="4" w:space="0" w:color="auto"/>
              <w:bottom w:val="single" w:sz="4" w:space="0" w:color="auto"/>
              <w:right w:val="single" w:sz="4" w:space="0" w:color="auto"/>
            </w:tcBorders>
          </w:tcPr>
          <w:p w14:paraId="68A30E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2757B2D"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0033F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B23A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B8AEE6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BE8294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A2026C" w14:paraId="33275E4B" w14:textId="77777777" w:rsidTr="00642BF3">
        <w:tc>
          <w:tcPr>
            <w:tcW w:w="720" w:type="dxa"/>
            <w:tcBorders>
              <w:top w:val="single" w:sz="4" w:space="0" w:color="auto"/>
              <w:left w:val="single" w:sz="4" w:space="0" w:color="auto"/>
              <w:bottom w:val="single" w:sz="4" w:space="0" w:color="auto"/>
              <w:right w:val="single" w:sz="4" w:space="0" w:color="auto"/>
            </w:tcBorders>
          </w:tcPr>
          <w:p w14:paraId="557F8D88"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9657A04"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506BC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7E2EE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9DAD871"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BAE568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A3AF72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71523904" w14:textId="77777777" w:rsidTr="00642BF3">
        <w:tc>
          <w:tcPr>
            <w:tcW w:w="720" w:type="dxa"/>
            <w:tcBorders>
              <w:top w:val="single" w:sz="4" w:space="0" w:color="auto"/>
              <w:left w:val="single" w:sz="4" w:space="0" w:color="auto"/>
              <w:bottom w:val="single" w:sz="4" w:space="0" w:color="auto"/>
              <w:right w:val="single" w:sz="4" w:space="0" w:color="auto"/>
            </w:tcBorders>
          </w:tcPr>
          <w:p w14:paraId="08592A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C6267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FBF000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718B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7F4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9855F7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AC194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A2026C" w14:paraId="7A45CCA2" w14:textId="77777777" w:rsidTr="00642BF3">
        <w:tc>
          <w:tcPr>
            <w:tcW w:w="720" w:type="dxa"/>
            <w:tcBorders>
              <w:top w:val="single" w:sz="4" w:space="0" w:color="auto"/>
              <w:left w:val="single" w:sz="4" w:space="0" w:color="auto"/>
              <w:bottom w:val="single" w:sz="4" w:space="0" w:color="auto"/>
              <w:right w:val="single" w:sz="4" w:space="0" w:color="auto"/>
            </w:tcBorders>
          </w:tcPr>
          <w:p w14:paraId="7A623D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5D572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A1401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249F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10BAA5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792ABD0"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D62D1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38CC61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A982810" w14:textId="77777777" w:rsidR="00642BF3" w:rsidRPr="00A71D81" w:rsidRDefault="00642BF3" w:rsidP="00642BF3">
            <w:pPr>
              <w:jc w:val="center"/>
              <w:rPr>
                <w:rFonts w:ascii="GHEA Grapalat" w:hAnsi="GHEA Grapalat"/>
                <w:sz w:val="20"/>
                <w:szCs w:val="20"/>
                <w:lang w:val="hy-AM"/>
              </w:rPr>
            </w:pPr>
          </w:p>
        </w:tc>
      </w:tr>
      <w:tr w:rsidR="00642BF3" w:rsidRPr="00A2026C" w14:paraId="3B349801"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62C84AB3"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8E6ABF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45EFA2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AF1CC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3AEF049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90AF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F9AA83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2AE0E7D0" w14:textId="77777777" w:rsidTr="00642BF3">
        <w:tc>
          <w:tcPr>
            <w:tcW w:w="720" w:type="dxa"/>
            <w:tcBorders>
              <w:top w:val="single" w:sz="4" w:space="0" w:color="auto"/>
              <w:left w:val="single" w:sz="4" w:space="0" w:color="auto"/>
              <w:bottom w:val="single" w:sz="4" w:space="0" w:color="auto"/>
              <w:right w:val="single" w:sz="4" w:space="0" w:color="auto"/>
            </w:tcBorders>
          </w:tcPr>
          <w:p w14:paraId="6BB83D8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1D0B6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A70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B8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5B9423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F2F0B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765FCF6"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1129CDDD"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BCB4C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A9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47F82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7C072EA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A96ACA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169EA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710DCCAC" w14:textId="77777777" w:rsidTr="00642BF3">
        <w:tc>
          <w:tcPr>
            <w:tcW w:w="720" w:type="dxa"/>
            <w:tcBorders>
              <w:top w:val="single" w:sz="4" w:space="0" w:color="auto"/>
              <w:left w:val="single" w:sz="4" w:space="0" w:color="auto"/>
              <w:bottom w:val="single" w:sz="4" w:space="0" w:color="auto"/>
              <w:right w:val="single" w:sz="4" w:space="0" w:color="auto"/>
            </w:tcBorders>
          </w:tcPr>
          <w:p w14:paraId="3EA616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C1A6C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426BF7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8ADB3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4307C6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61DAA6" w14:textId="77777777" w:rsidR="00642BF3" w:rsidRPr="00A71D81" w:rsidRDefault="00642BF3" w:rsidP="00642BF3">
            <w:pPr>
              <w:jc w:val="center"/>
              <w:rPr>
                <w:rFonts w:ascii="GHEA Grapalat" w:hAnsi="GHEA Grapalat"/>
                <w:sz w:val="20"/>
                <w:szCs w:val="20"/>
              </w:rPr>
            </w:pPr>
          </w:p>
        </w:tc>
      </w:tr>
      <w:tr w:rsidR="00642BF3" w:rsidRPr="00A71D81" w14:paraId="5688C98D"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3971CF6E"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E2F8CF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140EA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28078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A39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7C95B9" w14:textId="77777777" w:rsidR="00642BF3" w:rsidRPr="00A71D81" w:rsidRDefault="00642BF3" w:rsidP="00642BF3">
            <w:pPr>
              <w:jc w:val="center"/>
              <w:rPr>
                <w:rFonts w:ascii="GHEA Grapalat" w:hAnsi="GHEA Grapalat"/>
                <w:sz w:val="20"/>
                <w:szCs w:val="20"/>
              </w:rPr>
            </w:pPr>
          </w:p>
        </w:tc>
      </w:tr>
      <w:tr w:rsidR="00642BF3" w:rsidRPr="00A71D81" w14:paraId="17D65741" w14:textId="77777777" w:rsidTr="00642BF3">
        <w:tc>
          <w:tcPr>
            <w:tcW w:w="720" w:type="dxa"/>
            <w:tcBorders>
              <w:top w:val="single" w:sz="4" w:space="0" w:color="auto"/>
              <w:left w:val="single" w:sz="4" w:space="0" w:color="auto"/>
              <w:bottom w:val="single" w:sz="4" w:space="0" w:color="auto"/>
              <w:right w:val="single" w:sz="4" w:space="0" w:color="auto"/>
            </w:tcBorders>
          </w:tcPr>
          <w:p w14:paraId="58A8F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5FB7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BF40A0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3193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4F076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FB897D" w14:textId="77777777" w:rsidR="00642BF3" w:rsidRPr="00A71D81" w:rsidRDefault="00642BF3" w:rsidP="00642BF3">
            <w:pPr>
              <w:jc w:val="center"/>
              <w:rPr>
                <w:rFonts w:ascii="GHEA Grapalat" w:hAnsi="GHEA Grapalat"/>
                <w:sz w:val="20"/>
                <w:szCs w:val="20"/>
              </w:rPr>
            </w:pPr>
          </w:p>
        </w:tc>
      </w:tr>
      <w:tr w:rsidR="00642BF3" w:rsidRPr="00A71D81" w14:paraId="19EC4FBC" w14:textId="77777777" w:rsidTr="00642BF3">
        <w:tc>
          <w:tcPr>
            <w:tcW w:w="720" w:type="dxa"/>
            <w:tcBorders>
              <w:top w:val="single" w:sz="4" w:space="0" w:color="auto"/>
              <w:left w:val="single" w:sz="4" w:space="0" w:color="auto"/>
              <w:bottom w:val="single" w:sz="4" w:space="0" w:color="auto"/>
              <w:right w:val="single" w:sz="4" w:space="0" w:color="auto"/>
            </w:tcBorders>
          </w:tcPr>
          <w:p w14:paraId="14DE201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821D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B276B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82163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209A0E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17D251" w14:textId="77777777" w:rsidR="00642BF3" w:rsidRPr="00A71D81" w:rsidRDefault="00642BF3" w:rsidP="00642BF3">
            <w:pPr>
              <w:jc w:val="center"/>
              <w:rPr>
                <w:rFonts w:ascii="GHEA Grapalat" w:hAnsi="GHEA Grapalat"/>
                <w:sz w:val="20"/>
                <w:szCs w:val="20"/>
              </w:rPr>
            </w:pPr>
          </w:p>
        </w:tc>
      </w:tr>
      <w:tr w:rsidR="00642BF3" w:rsidRPr="00A71D81" w14:paraId="0C3B564C" w14:textId="77777777" w:rsidTr="00642BF3">
        <w:tc>
          <w:tcPr>
            <w:tcW w:w="720" w:type="dxa"/>
            <w:tcBorders>
              <w:top w:val="single" w:sz="4" w:space="0" w:color="auto"/>
              <w:left w:val="single" w:sz="4" w:space="0" w:color="auto"/>
              <w:bottom w:val="single" w:sz="4" w:space="0" w:color="auto"/>
              <w:right w:val="single" w:sz="4" w:space="0" w:color="auto"/>
            </w:tcBorders>
          </w:tcPr>
          <w:p w14:paraId="19BB9EC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DC672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13326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5E9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ACB67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4A0F57" w14:textId="77777777" w:rsidR="00642BF3" w:rsidRPr="00A71D81" w:rsidRDefault="00642BF3" w:rsidP="00642BF3">
            <w:pPr>
              <w:jc w:val="center"/>
              <w:rPr>
                <w:rFonts w:ascii="GHEA Grapalat" w:hAnsi="GHEA Grapalat"/>
                <w:sz w:val="20"/>
                <w:szCs w:val="20"/>
              </w:rPr>
            </w:pPr>
          </w:p>
        </w:tc>
      </w:tr>
      <w:tr w:rsidR="00642BF3" w:rsidRPr="00A71D81" w14:paraId="11840015" w14:textId="77777777" w:rsidTr="00642BF3">
        <w:tc>
          <w:tcPr>
            <w:tcW w:w="720" w:type="dxa"/>
            <w:tcBorders>
              <w:top w:val="single" w:sz="4" w:space="0" w:color="auto"/>
              <w:left w:val="single" w:sz="4" w:space="0" w:color="auto"/>
              <w:bottom w:val="single" w:sz="4" w:space="0" w:color="auto"/>
              <w:right w:val="single" w:sz="4" w:space="0" w:color="auto"/>
            </w:tcBorders>
          </w:tcPr>
          <w:p w14:paraId="5B6A655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BBEC2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03C5B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C110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6762E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EBA774" w14:textId="77777777" w:rsidR="00642BF3" w:rsidRPr="00A71D81" w:rsidRDefault="00642BF3" w:rsidP="00642BF3">
            <w:pPr>
              <w:jc w:val="center"/>
              <w:rPr>
                <w:rFonts w:ascii="GHEA Grapalat" w:hAnsi="GHEA Grapalat"/>
                <w:sz w:val="20"/>
                <w:szCs w:val="20"/>
              </w:rPr>
            </w:pPr>
          </w:p>
        </w:tc>
      </w:tr>
    </w:tbl>
    <w:p w14:paraId="1003F189" w14:textId="77777777" w:rsidR="00642BF3" w:rsidRPr="00A71D81" w:rsidRDefault="00642BF3" w:rsidP="00642BF3">
      <w:pPr>
        <w:pStyle w:val="BodyTextIndent"/>
        <w:jc w:val="right"/>
        <w:rPr>
          <w:rFonts w:ascii="GHEA Grapalat" w:hAnsi="GHEA Grapalat" w:cs="Sylfaen"/>
          <w:i w:val="0"/>
          <w:lang w:val="en-US"/>
        </w:rPr>
      </w:pPr>
    </w:p>
    <w:p w14:paraId="0255C853" w14:textId="77777777" w:rsidR="00642BF3" w:rsidRPr="00A71D81" w:rsidRDefault="00642BF3" w:rsidP="00642BF3">
      <w:pPr>
        <w:pStyle w:val="BodyTextIndent"/>
        <w:jc w:val="right"/>
        <w:rPr>
          <w:rFonts w:ascii="GHEA Grapalat" w:hAnsi="GHEA Grapalat" w:cs="Sylfaen"/>
          <w:i w:val="0"/>
          <w:lang w:val="en-US"/>
        </w:rPr>
      </w:pPr>
    </w:p>
    <w:p w14:paraId="2FF2CA6E" w14:textId="77777777" w:rsidR="00642BF3" w:rsidRPr="00A71D81" w:rsidRDefault="00642BF3" w:rsidP="00642BF3">
      <w:pPr>
        <w:pStyle w:val="BodyTextIndent"/>
        <w:jc w:val="right"/>
        <w:rPr>
          <w:rFonts w:ascii="GHEA Grapalat" w:hAnsi="GHEA Grapalat" w:cs="Sylfaen"/>
          <w:i w:val="0"/>
          <w:lang w:val="en-US"/>
        </w:rPr>
      </w:pPr>
    </w:p>
    <w:p w14:paraId="104CB33C" w14:textId="77777777" w:rsidR="00642BF3" w:rsidRPr="00A71D81" w:rsidRDefault="00642BF3" w:rsidP="00642BF3">
      <w:pPr>
        <w:pStyle w:val="BodyTextIndent"/>
        <w:jc w:val="right"/>
        <w:rPr>
          <w:rFonts w:ascii="GHEA Grapalat" w:hAnsi="GHEA Grapalat" w:cs="Sylfaen"/>
          <w:i w:val="0"/>
          <w:lang w:val="en-US"/>
        </w:rPr>
      </w:pPr>
    </w:p>
    <w:p w14:paraId="6984C409" w14:textId="77777777" w:rsidR="00642BF3" w:rsidRPr="00A71D81" w:rsidRDefault="00642BF3" w:rsidP="00642BF3">
      <w:pPr>
        <w:pStyle w:val="BodyTextIndent"/>
        <w:jc w:val="right"/>
        <w:rPr>
          <w:rFonts w:ascii="GHEA Grapalat" w:hAnsi="GHEA Grapalat" w:cs="Sylfaen"/>
          <w:i w:val="0"/>
          <w:lang w:val="en-US"/>
        </w:rPr>
      </w:pPr>
    </w:p>
    <w:p w14:paraId="256172CD" w14:textId="77777777" w:rsidR="00642BF3" w:rsidRPr="00A71D81" w:rsidRDefault="00642BF3" w:rsidP="00642BF3">
      <w:pPr>
        <w:rPr>
          <w:rFonts w:ascii="GHEA Grapalat" w:hAnsi="GHEA Grapalat"/>
        </w:rPr>
      </w:pPr>
    </w:p>
    <w:p w14:paraId="267DDAAC" w14:textId="77777777" w:rsidR="00642BF3" w:rsidRDefault="00642BF3" w:rsidP="00642BF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836FEC7"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5EFC659F" w14:textId="77777777" w:rsidR="00ED75AE" w:rsidRPr="00AE2768" w:rsidRDefault="00ED75AE" w:rsidP="00ED75AE">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26/2</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13D3717C" w14:textId="77777777" w:rsidR="00ED75AE" w:rsidRPr="00AE2768" w:rsidRDefault="00ED75AE" w:rsidP="00ED75AE">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0AEDAB5" w14:textId="77777777" w:rsidR="0063530A" w:rsidRPr="00AE2768" w:rsidRDefault="0063530A" w:rsidP="00642BF3">
      <w:pPr>
        <w:pStyle w:val="BodyTextIndent3"/>
        <w:spacing w:line="240" w:lineRule="auto"/>
        <w:jc w:val="right"/>
        <w:rPr>
          <w:rFonts w:ascii="GHEA Grapalat" w:hAnsi="GHEA Grapalat" w:cs="Arial"/>
          <w:b/>
          <w:lang w:val="es-ES"/>
        </w:rPr>
      </w:pPr>
    </w:p>
    <w:p w14:paraId="5850D205"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F95F078"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2636FF97" w14:textId="77777777" w:rsidR="00642BF3" w:rsidRPr="00A71D81" w:rsidRDefault="00642BF3" w:rsidP="00642BF3">
      <w:pPr>
        <w:rPr>
          <w:rFonts w:ascii="GHEA Grapalat" w:hAnsi="GHEA Grapalat" w:cs="GHEA Grapalat"/>
          <w:b/>
          <w:sz w:val="20"/>
          <w:szCs w:val="20"/>
          <w:lang w:val="hy-AM"/>
        </w:rPr>
      </w:pPr>
    </w:p>
    <w:p w14:paraId="26F80F16"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567808F" w14:textId="77777777" w:rsidR="00642BF3" w:rsidRPr="00A71D81" w:rsidRDefault="00642BF3" w:rsidP="00642BF3">
      <w:pPr>
        <w:rPr>
          <w:rFonts w:ascii="GHEA Grapalat" w:hAnsi="GHEA Grapalat" w:cs="GHEA Grapalat"/>
          <w:sz w:val="20"/>
          <w:szCs w:val="20"/>
          <w:lang w:val="hy-AM"/>
        </w:rPr>
      </w:pPr>
    </w:p>
    <w:p w14:paraId="3EBB9EF4"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ECDC88A"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7931E10" w14:textId="77777777" w:rsidR="00642BF3" w:rsidRPr="00A71D81" w:rsidRDefault="00642BF3" w:rsidP="00642BF3">
      <w:pPr>
        <w:ind w:firstLine="708"/>
        <w:jc w:val="both"/>
        <w:rPr>
          <w:rFonts w:ascii="GHEA Grapalat" w:hAnsi="GHEA Grapalat" w:cs="GHEA Grapalat"/>
          <w:sz w:val="20"/>
          <w:szCs w:val="20"/>
          <w:lang w:val="hy-AM"/>
        </w:rPr>
      </w:pPr>
    </w:p>
    <w:p w14:paraId="61F53409" w14:textId="77777777" w:rsidR="00642BF3" w:rsidRPr="00A71D81" w:rsidRDefault="00642BF3" w:rsidP="00642BF3">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16DA3096"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B86B2DF" w14:textId="3A53483B" w:rsidR="00642BF3" w:rsidRDefault="00642BF3" w:rsidP="00642BF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Pr="00F34FC0">
        <w:rPr>
          <w:rFonts w:ascii="GHEA Grapalat" w:hAnsi="GHEA Grapalat" w:cs="GHEA Grapalat"/>
          <w:sz w:val="20"/>
          <w:szCs w:val="20"/>
          <w:lang w:val="pt-BR"/>
        </w:rPr>
        <w:t xml:space="preserve">Ընկերությունը մասնակցում </w:t>
      </w:r>
      <w:r w:rsidRPr="006E31BD">
        <w:rPr>
          <w:rFonts w:ascii="GHEA Grapalat" w:hAnsi="GHEA Grapalat" w:cs="GHEA Grapalat"/>
          <w:sz w:val="22"/>
          <w:szCs w:val="22"/>
          <w:lang w:val="pt-BR"/>
        </w:rPr>
        <w:t xml:space="preserve">է </w:t>
      </w:r>
      <w:r w:rsidR="00A404A1" w:rsidRPr="006E31BD">
        <w:rPr>
          <w:rFonts w:ascii="GHEA Grapalat" w:hAnsi="GHEA Grapalat" w:cs="GHEA Grapalat"/>
          <w:sz w:val="22"/>
          <w:szCs w:val="22"/>
          <w:lang w:val="hy-AM"/>
        </w:rPr>
        <w:t>«</w:t>
      </w:r>
      <w:r w:rsidRPr="006E31BD">
        <w:rPr>
          <w:rFonts w:ascii="Sylfaen" w:hAnsi="Sylfaen" w:cs="GHEA Grapalat"/>
          <w:b/>
          <w:sz w:val="22"/>
          <w:szCs w:val="22"/>
          <w:u w:val="single"/>
          <w:lang w:val="pt-BR"/>
        </w:rPr>
        <w:t>Երքաղլույս</w:t>
      </w:r>
      <w:r w:rsidR="00A404A1" w:rsidRPr="006E31BD">
        <w:rPr>
          <w:rFonts w:ascii="Sylfaen" w:hAnsi="Sylfaen" w:cs="GHEA Grapalat"/>
          <w:b/>
          <w:sz w:val="22"/>
          <w:szCs w:val="22"/>
          <w:u w:val="single"/>
          <w:lang w:val="hy-AM"/>
        </w:rPr>
        <w:t>»</w:t>
      </w:r>
      <w:r w:rsidRPr="006E31BD">
        <w:rPr>
          <w:rFonts w:ascii="Sylfaen" w:hAnsi="Sylfaen" w:cs="GHEA Grapalat"/>
          <w:b/>
          <w:sz w:val="22"/>
          <w:szCs w:val="22"/>
          <w:u w:val="single"/>
          <w:lang w:val="pt-BR"/>
        </w:rPr>
        <w:t xml:space="preserve"> ՓԲԸ-ի</w:t>
      </w:r>
      <w:r w:rsidRPr="006E31BD">
        <w:rPr>
          <w:rFonts w:ascii="GHEA Grapalat" w:hAnsi="GHEA Grapalat" w:cs="GHEA Grapalat"/>
          <w:sz w:val="22"/>
          <w:szCs w:val="22"/>
          <w:lang w:val="pt-BR"/>
        </w:rPr>
        <w:t xml:space="preserve"> (այսուհետ` Պատվիրատու) կողմից կազմակերպված </w:t>
      </w:r>
      <w:r w:rsidRPr="006E31BD">
        <w:rPr>
          <w:rFonts w:ascii="GHEA Grapalat" w:hAnsi="GHEA Grapalat"/>
          <w:sz w:val="22"/>
          <w:szCs w:val="22"/>
          <w:lang w:val="es-ES"/>
        </w:rPr>
        <w:t>«</w:t>
      </w:r>
      <w:r w:rsidRPr="006E31BD">
        <w:rPr>
          <w:rFonts w:ascii="GHEA Grapalat" w:hAnsi="GHEA Grapalat" w:cs="Sylfaen"/>
          <w:b/>
          <w:sz w:val="22"/>
          <w:szCs w:val="22"/>
          <w:lang w:val="hy-AM"/>
        </w:rPr>
        <w:t>ԵՔԼ-ԳՀԱՊՁԲ</w:t>
      </w:r>
      <w:r w:rsidRPr="006E31BD">
        <w:rPr>
          <w:rFonts w:ascii="GHEA Grapalat" w:hAnsi="GHEA Grapalat"/>
          <w:b/>
          <w:sz w:val="22"/>
          <w:szCs w:val="22"/>
          <w:lang w:val="es-ES"/>
        </w:rPr>
        <w:t>-</w:t>
      </w:r>
      <w:r w:rsidR="00C1689B" w:rsidRPr="006E31BD">
        <w:rPr>
          <w:rFonts w:ascii="GHEA Grapalat" w:hAnsi="GHEA Grapalat"/>
          <w:b/>
          <w:sz w:val="22"/>
          <w:szCs w:val="22"/>
          <w:lang w:val="es-ES"/>
        </w:rPr>
        <w:t>2</w:t>
      </w:r>
      <w:r w:rsidR="00ED75AE" w:rsidRPr="006E31BD">
        <w:rPr>
          <w:rFonts w:ascii="GHEA Grapalat" w:hAnsi="GHEA Grapalat"/>
          <w:b/>
          <w:sz w:val="22"/>
          <w:szCs w:val="22"/>
          <w:lang w:val="es-ES"/>
        </w:rPr>
        <w:t>6</w:t>
      </w:r>
      <w:r w:rsidR="00C1689B" w:rsidRPr="006E31BD">
        <w:rPr>
          <w:rFonts w:ascii="GHEA Grapalat" w:hAnsi="GHEA Grapalat"/>
          <w:b/>
          <w:sz w:val="22"/>
          <w:szCs w:val="22"/>
          <w:lang w:val="es-ES"/>
        </w:rPr>
        <w:t>/2</w:t>
      </w:r>
      <w:r w:rsidRPr="006E31BD">
        <w:rPr>
          <w:rFonts w:ascii="GHEA Grapalat" w:hAnsi="GHEA Grapalat"/>
          <w:sz w:val="22"/>
          <w:szCs w:val="22"/>
          <w:lang w:val="es-ES"/>
        </w:rPr>
        <w:t xml:space="preserve">» </w:t>
      </w:r>
      <w:r w:rsidRPr="006E31BD">
        <w:rPr>
          <w:rFonts w:ascii="GHEA Grapalat" w:hAnsi="GHEA Grapalat" w:cs="GHEA Grapalat"/>
          <w:sz w:val="22"/>
          <w:szCs w:val="22"/>
          <w:lang w:val="pt-BR"/>
        </w:rPr>
        <w:t>ծածկագրով</w:t>
      </w:r>
      <w:r w:rsidRPr="00F34FC0">
        <w:rPr>
          <w:rFonts w:ascii="GHEA Grapalat" w:hAnsi="GHEA Grapalat" w:cs="GHEA Grapalat"/>
          <w:sz w:val="20"/>
          <w:szCs w:val="20"/>
          <w:lang w:val="pt-BR"/>
        </w:rPr>
        <w:t xml:space="preserve"> գնման ընթացակարգին:</w:t>
      </w:r>
    </w:p>
    <w:p w14:paraId="1675EFB4" w14:textId="77777777" w:rsidR="00F31617" w:rsidRPr="00A71D81" w:rsidRDefault="00F31617" w:rsidP="00F31617">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57984A9" w14:textId="77777777" w:rsidR="00F31617" w:rsidRPr="00A71D81" w:rsidRDefault="00F31617" w:rsidP="00F31617">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1E3310B"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DD512E"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C8037EA"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DEDDC8F" w14:textId="77777777" w:rsidR="00F31617" w:rsidRPr="00A71D81" w:rsidRDefault="00F31617" w:rsidP="00F31617">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3178A" w14:textId="77777777" w:rsidR="00F31617" w:rsidRPr="00AE74A0" w:rsidRDefault="00F31617" w:rsidP="00F31617">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81AEECF" w14:textId="77777777" w:rsidR="00F31617" w:rsidRPr="00A71D81" w:rsidRDefault="00F31617" w:rsidP="00F3161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C4867B2"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BEF21B"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85AB281"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7EB749" w14:textId="77777777" w:rsidR="00F31617" w:rsidRPr="00A71D81" w:rsidRDefault="00F31617" w:rsidP="00F31617">
      <w:pPr>
        <w:jc w:val="both"/>
        <w:rPr>
          <w:rFonts w:ascii="GHEA Grapalat" w:hAnsi="GHEA Grapalat" w:cs="GHEA Grapalat"/>
          <w:sz w:val="20"/>
          <w:szCs w:val="20"/>
          <w:lang w:val="hy-AM"/>
        </w:rPr>
      </w:pPr>
    </w:p>
    <w:p w14:paraId="0A4A3CBF" w14:textId="77777777" w:rsidR="00F31617" w:rsidRPr="00A71D81" w:rsidRDefault="00F31617" w:rsidP="00F31617">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D091AF7" w14:textId="77777777" w:rsidR="00F31617" w:rsidRPr="006D2E03"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415C5CA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5C6F15"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81E335F" w14:textId="77777777" w:rsidR="00F31617" w:rsidRPr="00A71D81" w:rsidDel="00A13215"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9A5ACE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E83C78" w14:textId="77777777" w:rsidR="00F31617" w:rsidRPr="00A71D81" w:rsidRDefault="00F31617" w:rsidP="00F31617">
      <w:pPr>
        <w:ind w:firstLine="567"/>
        <w:jc w:val="both"/>
        <w:rPr>
          <w:rFonts w:ascii="GHEA Grapalat" w:hAnsi="GHEA Grapalat" w:cs="GHEA Grapalat"/>
          <w:sz w:val="20"/>
          <w:szCs w:val="20"/>
          <w:lang w:val="hy-AM"/>
        </w:rPr>
      </w:pPr>
    </w:p>
    <w:p w14:paraId="46959635"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3B05B73"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FB12FB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B800001"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88D0A9E"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5DD2A96"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0B79882"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E6268CD"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05B5571"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AE9B4A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3DEFB"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F4E1022"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0CDD719"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3C19F8B"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06125996" w14:textId="77777777" w:rsidR="00642BF3" w:rsidRPr="00A71D81" w:rsidRDefault="00642BF3" w:rsidP="00642BF3">
      <w:pPr>
        <w:jc w:val="both"/>
        <w:rPr>
          <w:rFonts w:ascii="GHEA Grapalat" w:hAnsi="GHEA Grapalat"/>
          <w:sz w:val="20"/>
          <w:szCs w:val="20"/>
          <w:lang w:val="hy-AM"/>
        </w:rPr>
      </w:pPr>
    </w:p>
    <w:p w14:paraId="09038AEA"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7F4E80E" w14:textId="77777777" w:rsidR="00642BF3" w:rsidRPr="00A71D81" w:rsidRDefault="00642BF3" w:rsidP="00642BF3">
      <w:pPr>
        <w:jc w:val="center"/>
        <w:rPr>
          <w:rFonts w:ascii="GHEA Grapalat" w:hAnsi="GHEA Grapalat" w:cs="GHEA Grapalat"/>
          <w:sz w:val="20"/>
          <w:szCs w:val="20"/>
          <w:lang w:val="hy-AM"/>
        </w:rPr>
      </w:pPr>
    </w:p>
    <w:p w14:paraId="3977520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3191BFF0"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F7D3048"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0B208AE"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367088F7"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3E2D7"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5220D98" w14:textId="77777777" w:rsidR="00642BF3" w:rsidRPr="00A71D81" w:rsidRDefault="00642BF3" w:rsidP="00642BF3">
            <w:pPr>
              <w:jc w:val="center"/>
              <w:rPr>
                <w:rFonts w:ascii="GHEA Grapalat" w:hAnsi="GHEA Grapalat" w:cs="Arial"/>
                <w:bCs/>
                <w:i/>
                <w:sz w:val="20"/>
                <w:szCs w:val="20"/>
              </w:rPr>
            </w:pPr>
          </w:p>
        </w:tc>
      </w:tr>
      <w:tr w:rsidR="00642BF3" w:rsidRPr="00A71D81" w14:paraId="2AEB251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3323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3044D324"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A3EB8"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44E7274F"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4CBB1"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7520AA38"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BCBA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078DAA2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1D8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A1B396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C469C9"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0B64DD5E"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75B31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3886878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D085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884ACF2"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9A17B"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6EA9E4F2"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BA1C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35DE8A11"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104B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454EFFAB"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380B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2EC3A003"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32CA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6A5C8DC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E5B2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659408A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839F3"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445AA8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BCAF2"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773119CC"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2FAC371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CCA47CA" w14:textId="77777777" w:rsidR="00642BF3" w:rsidRPr="00A71D81" w:rsidRDefault="00642BF3" w:rsidP="00642BF3">
            <w:pPr>
              <w:rPr>
                <w:rFonts w:ascii="GHEA Grapalat" w:hAnsi="GHEA Grapalat" w:cs="Arial"/>
                <w:sz w:val="20"/>
                <w:szCs w:val="20"/>
              </w:rPr>
            </w:pPr>
          </w:p>
        </w:tc>
      </w:tr>
      <w:tr w:rsidR="00642BF3" w:rsidRPr="00A71D81" w14:paraId="6E5DF103"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31B7AC68" w14:textId="77777777" w:rsidR="00642BF3" w:rsidRPr="00A71D81" w:rsidRDefault="00642BF3" w:rsidP="00642BF3">
            <w:pPr>
              <w:rPr>
                <w:rFonts w:ascii="GHEA Grapalat" w:hAnsi="GHEA Grapalat" w:cs="Arial"/>
                <w:sz w:val="20"/>
                <w:szCs w:val="20"/>
                <w:lang w:val="hy-AM"/>
              </w:rPr>
            </w:pPr>
          </w:p>
        </w:tc>
      </w:tr>
      <w:tr w:rsidR="00642BF3" w:rsidRPr="00A71D81" w14:paraId="73A05C0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3FB20"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EF5B7FE" w14:textId="77777777" w:rsidR="00642BF3" w:rsidRPr="00A71D81" w:rsidRDefault="00642BF3" w:rsidP="00642BF3">
            <w:pPr>
              <w:rPr>
                <w:rFonts w:ascii="GHEA Grapalat" w:hAnsi="GHEA Grapalat" w:cs="Sylfaen"/>
                <w:sz w:val="20"/>
                <w:szCs w:val="20"/>
                <w:lang w:val="ru-RU"/>
              </w:rPr>
            </w:pPr>
          </w:p>
        </w:tc>
      </w:tr>
      <w:tr w:rsidR="00642BF3" w:rsidRPr="00A71D81" w14:paraId="0B25D482"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80AD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BC54CF2" w14:textId="77777777" w:rsidR="00642BF3" w:rsidRPr="00A71D81" w:rsidRDefault="00642BF3" w:rsidP="00642BF3">
            <w:pPr>
              <w:rPr>
                <w:rFonts w:ascii="GHEA Grapalat" w:hAnsi="GHEA Grapalat" w:cs="Sylfaen"/>
                <w:sz w:val="20"/>
                <w:szCs w:val="20"/>
                <w:lang w:val="hy-AM"/>
              </w:rPr>
            </w:pPr>
          </w:p>
        </w:tc>
      </w:tr>
      <w:tr w:rsidR="00642BF3" w:rsidRPr="00A71D81" w14:paraId="20214E81"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4556249E"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4C78D61" w14:textId="77777777" w:rsidR="00642BF3" w:rsidRPr="00A71D81" w:rsidRDefault="00642BF3" w:rsidP="00642BF3">
            <w:pPr>
              <w:rPr>
                <w:rFonts w:ascii="GHEA Grapalat" w:hAnsi="GHEA Grapalat" w:cs="Sylfaen"/>
                <w:sz w:val="20"/>
                <w:szCs w:val="20"/>
              </w:rPr>
            </w:pPr>
          </w:p>
          <w:p w14:paraId="46877CC2"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C9F2FF" w14:textId="77777777" w:rsidR="00642BF3" w:rsidRPr="00A71D81" w:rsidRDefault="00642BF3" w:rsidP="00642BF3">
            <w:pPr>
              <w:rPr>
                <w:rFonts w:ascii="GHEA Grapalat" w:hAnsi="GHEA Grapalat" w:cs="Tahoma"/>
                <w:color w:val="000000"/>
                <w:sz w:val="20"/>
                <w:szCs w:val="20"/>
              </w:rPr>
            </w:pPr>
          </w:p>
          <w:p w14:paraId="1C7BF648" w14:textId="77777777" w:rsidR="00642BF3" w:rsidRPr="00A71D81" w:rsidRDefault="00642BF3" w:rsidP="00642BF3">
            <w:pPr>
              <w:rPr>
                <w:rFonts w:ascii="GHEA Grapalat" w:hAnsi="GHEA Grapalat" w:cs="Sylfaen"/>
                <w:sz w:val="20"/>
                <w:szCs w:val="20"/>
              </w:rPr>
            </w:pPr>
          </w:p>
          <w:p w14:paraId="5AA3F33C"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EB71EC9" w14:textId="77777777" w:rsidR="00642BF3" w:rsidRPr="00A71D81" w:rsidRDefault="00642BF3" w:rsidP="00642BF3">
            <w:pPr>
              <w:rPr>
                <w:rFonts w:ascii="GHEA Grapalat" w:hAnsi="GHEA Grapalat" w:cs="Sylfaen"/>
                <w:sz w:val="20"/>
                <w:szCs w:val="20"/>
              </w:rPr>
            </w:pPr>
          </w:p>
          <w:p w14:paraId="3224E4A1"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63C5A3"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2AA1CD31"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C499583"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DF98BB8" w14:textId="77777777" w:rsidR="00642BF3" w:rsidRPr="00A71D81" w:rsidRDefault="00642BF3" w:rsidP="00642BF3">
            <w:pPr>
              <w:jc w:val="right"/>
              <w:rPr>
                <w:rFonts w:ascii="GHEA Grapalat" w:hAnsi="GHEA Grapalat" w:cs="Sylfaen"/>
                <w:sz w:val="20"/>
                <w:szCs w:val="20"/>
              </w:rPr>
            </w:pPr>
          </w:p>
          <w:p w14:paraId="7971F67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40957A0" w14:textId="77777777" w:rsidR="00642BF3" w:rsidRPr="00A71D81" w:rsidRDefault="00642BF3" w:rsidP="00642BF3">
            <w:pPr>
              <w:jc w:val="right"/>
              <w:rPr>
                <w:rFonts w:ascii="GHEA Grapalat" w:hAnsi="GHEA Grapalat" w:cs="Tahoma"/>
                <w:color w:val="000000"/>
                <w:sz w:val="20"/>
                <w:szCs w:val="20"/>
              </w:rPr>
            </w:pPr>
          </w:p>
          <w:p w14:paraId="15735CAF" w14:textId="77777777" w:rsidR="00642BF3" w:rsidRPr="00A71D81" w:rsidRDefault="00642BF3" w:rsidP="00642BF3">
            <w:pPr>
              <w:jc w:val="right"/>
              <w:rPr>
                <w:rFonts w:ascii="GHEA Grapalat" w:hAnsi="GHEA Grapalat" w:cs="Tahoma"/>
                <w:color w:val="000000"/>
                <w:sz w:val="20"/>
                <w:szCs w:val="20"/>
              </w:rPr>
            </w:pPr>
          </w:p>
          <w:p w14:paraId="05B76AF6"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88F1A7C" w14:textId="77777777" w:rsidR="00642BF3" w:rsidRPr="00A71D81" w:rsidRDefault="00642BF3" w:rsidP="00642BF3">
            <w:pPr>
              <w:jc w:val="right"/>
              <w:rPr>
                <w:rFonts w:ascii="GHEA Grapalat" w:hAnsi="GHEA Grapalat" w:cs="Sylfaen"/>
                <w:sz w:val="20"/>
                <w:szCs w:val="20"/>
              </w:rPr>
            </w:pPr>
          </w:p>
          <w:p w14:paraId="54F7ECF3"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64A0151" w14:textId="77777777" w:rsidR="00642BF3" w:rsidRPr="00A71D81" w:rsidRDefault="00642BF3" w:rsidP="00642BF3">
            <w:pPr>
              <w:jc w:val="right"/>
              <w:rPr>
                <w:rFonts w:ascii="GHEA Grapalat" w:hAnsi="GHEA Grapalat" w:cs="Sylfaen"/>
                <w:sz w:val="20"/>
                <w:szCs w:val="20"/>
              </w:rPr>
            </w:pPr>
          </w:p>
        </w:tc>
      </w:tr>
      <w:tr w:rsidR="00642BF3" w:rsidRPr="00A71D81" w14:paraId="2108FB83"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38CD68AE"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B35AF6E"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597EF19"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0BC474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52076DA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20640A4" w14:textId="77777777" w:rsidR="00642BF3" w:rsidRPr="00A71D81" w:rsidRDefault="00642BF3" w:rsidP="00642BF3">
            <w:pPr>
              <w:rPr>
                <w:rFonts w:ascii="GHEA Grapalat" w:hAnsi="GHEA Grapalat" w:cs="Tahoma"/>
                <w:color w:val="000000"/>
                <w:sz w:val="20"/>
                <w:szCs w:val="20"/>
              </w:rPr>
            </w:pPr>
          </w:p>
          <w:p w14:paraId="44EA8F85"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90C725"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E34C183" w14:textId="77777777" w:rsidR="00642BF3" w:rsidRPr="00A71D81" w:rsidRDefault="00642BF3" w:rsidP="00642BF3">
            <w:pPr>
              <w:jc w:val="right"/>
              <w:rPr>
                <w:rFonts w:ascii="GHEA Grapalat" w:hAnsi="GHEA Grapalat" w:cs="Tahoma"/>
                <w:color w:val="000000"/>
                <w:sz w:val="20"/>
                <w:szCs w:val="20"/>
              </w:rPr>
            </w:pPr>
          </w:p>
          <w:p w14:paraId="58F0AE28" w14:textId="77777777" w:rsidR="00642BF3" w:rsidRPr="00A71D81" w:rsidRDefault="00642BF3" w:rsidP="00642BF3">
            <w:pPr>
              <w:jc w:val="right"/>
              <w:rPr>
                <w:rFonts w:ascii="GHEA Grapalat" w:hAnsi="GHEA Grapalat" w:cs="Tahoma"/>
                <w:color w:val="000000"/>
                <w:sz w:val="20"/>
                <w:szCs w:val="20"/>
              </w:rPr>
            </w:pPr>
          </w:p>
          <w:p w14:paraId="24562021"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71B6589"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113008E" w14:textId="77777777" w:rsidR="00642BF3" w:rsidRPr="00A71D81" w:rsidRDefault="00642BF3" w:rsidP="00642BF3">
            <w:pPr>
              <w:jc w:val="right"/>
              <w:rPr>
                <w:rFonts w:ascii="GHEA Grapalat" w:hAnsi="GHEA Grapalat" w:cs="Arial"/>
                <w:sz w:val="20"/>
                <w:szCs w:val="20"/>
                <w:lang w:val="hy-AM"/>
              </w:rPr>
            </w:pPr>
          </w:p>
        </w:tc>
      </w:tr>
      <w:tr w:rsidR="00642BF3" w:rsidRPr="00A71D81" w14:paraId="5DFCB935"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70A5A5B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1DD2F7C8" w14:textId="77777777" w:rsidR="00642BF3" w:rsidRPr="00A71D81" w:rsidRDefault="00642BF3" w:rsidP="00642BF3">
            <w:pPr>
              <w:rPr>
                <w:rFonts w:ascii="GHEA Grapalat" w:hAnsi="GHEA Grapalat" w:cs="Sylfaen"/>
                <w:sz w:val="20"/>
                <w:szCs w:val="20"/>
              </w:rPr>
            </w:pPr>
          </w:p>
          <w:p w14:paraId="41788434" w14:textId="77777777" w:rsidR="00642BF3" w:rsidRPr="00A71D81" w:rsidRDefault="00642BF3" w:rsidP="00642BF3">
            <w:pPr>
              <w:rPr>
                <w:rFonts w:ascii="GHEA Grapalat" w:hAnsi="GHEA Grapalat" w:cs="Sylfaen"/>
                <w:sz w:val="20"/>
                <w:szCs w:val="20"/>
              </w:rPr>
            </w:pPr>
          </w:p>
          <w:p w14:paraId="4774A2D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0981E25" w14:textId="77777777" w:rsidR="00642BF3" w:rsidRPr="00A71D81" w:rsidRDefault="00642BF3" w:rsidP="00642BF3">
            <w:pPr>
              <w:rPr>
                <w:rFonts w:ascii="GHEA Grapalat" w:hAnsi="GHEA Grapalat" w:cs="Sylfaen"/>
                <w:sz w:val="20"/>
                <w:szCs w:val="20"/>
              </w:rPr>
            </w:pPr>
          </w:p>
          <w:p w14:paraId="46C95DF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36259AA0"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A9CF2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1C7DF67F" w14:textId="77777777" w:rsidR="00642BF3" w:rsidRPr="00A71D81" w:rsidRDefault="00642BF3" w:rsidP="00642BF3">
            <w:pPr>
              <w:rPr>
                <w:rFonts w:ascii="GHEA Grapalat" w:hAnsi="GHEA Grapalat" w:cs="Sylfaen"/>
                <w:sz w:val="20"/>
                <w:szCs w:val="20"/>
              </w:rPr>
            </w:pPr>
          </w:p>
          <w:p w14:paraId="2766375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7669A5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63CC8BC" w14:textId="77777777" w:rsidR="00642BF3" w:rsidRPr="00A71D81" w:rsidRDefault="00642BF3" w:rsidP="00642BF3">
            <w:pPr>
              <w:rPr>
                <w:rFonts w:ascii="GHEA Grapalat" w:hAnsi="GHEA Grapalat" w:cs="Sylfaen"/>
                <w:color w:val="000000"/>
                <w:sz w:val="20"/>
                <w:szCs w:val="20"/>
              </w:rPr>
            </w:pPr>
          </w:p>
          <w:p w14:paraId="74EDC429" w14:textId="77777777" w:rsidR="00642BF3" w:rsidRPr="00A71D81" w:rsidRDefault="00642BF3" w:rsidP="00642BF3">
            <w:pPr>
              <w:rPr>
                <w:rFonts w:ascii="GHEA Grapalat" w:hAnsi="GHEA Grapalat" w:cs="Sylfaen"/>
                <w:sz w:val="20"/>
                <w:szCs w:val="20"/>
              </w:rPr>
            </w:pPr>
          </w:p>
          <w:p w14:paraId="608B605D" w14:textId="77777777" w:rsidR="00642BF3" w:rsidRPr="00A71D81" w:rsidRDefault="00642BF3" w:rsidP="00642BF3">
            <w:pPr>
              <w:jc w:val="right"/>
              <w:rPr>
                <w:rFonts w:ascii="GHEA Grapalat" w:hAnsi="GHEA Grapalat" w:cs="Arial"/>
                <w:sz w:val="20"/>
                <w:szCs w:val="20"/>
              </w:rPr>
            </w:pPr>
          </w:p>
        </w:tc>
      </w:tr>
    </w:tbl>
    <w:p w14:paraId="435A15E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06E4C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82B5E7"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892712"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ACDAA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4DB8FF"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BEF789"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D2B27FF"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17ABAE0A" w14:textId="77777777" w:rsidTr="00642BF3">
        <w:tc>
          <w:tcPr>
            <w:tcW w:w="720" w:type="dxa"/>
            <w:tcBorders>
              <w:top w:val="single" w:sz="4" w:space="0" w:color="auto"/>
              <w:left w:val="single" w:sz="4" w:space="0" w:color="auto"/>
              <w:bottom w:val="single" w:sz="4" w:space="0" w:color="auto"/>
              <w:right w:val="single" w:sz="4" w:space="0" w:color="auto"/>
            </w:tcBorders>
          </w:tcPr>
          <w:p w14:paraId="5BAA4AC2"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F02EE9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88B35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7D559E58"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8A89293"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60BEDF0"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2B3F68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D05EA9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7068B1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1139799"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7806828B" w14:textId="77777777" w:rsidTr="00642BF3">
        <w:tc>
          <w:tcPr>
            <w:tcW w:w="720" w:type="dxa"/>
            <w:tcBorders>
              <w:top w:val="single" w:sz="4" w:space="0" w:color="auto"/>
              <w:left w:val="single" w:sz="4" w:space="0" w:color="auto"/>
              <w:bottom w:val="single" w:sz="4" w:space="0" w:color="auto"/>
              <w:right w:val="single" w:sz="4" w:space="0" w:color="auto"/>
            </w:tcBorders>
          </w:tcPr>
          <w:p w14:paraId="3040670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1BCAC77"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E312AE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F48637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71CD43B"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55E24AE2" w14:textId="77777777" w:rsidTr="00642BF3">
        <w:tc>
          <w:tcPr>
            <w:tcW w:w="720" w:type="dxa"/>
            <w:tcBorders>
              <w:top w:val="single" w:sz="4" w:space="0" w:color="auto"/>
              <w:left w:val="single" w:sz="4" w:space="0" w:color="auto"/>
              <w:bottom w:val="single" w:sz="4" w:space="0" w:color="auto"/>
              <w:right w:val="single" w:sz="4" w:space="0" w:color="auto"/>
            </w:tcBorders>
          </w:tcPr>
          <w:p w14:paraId="2CCB07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3F186E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3D23C9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6A53E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228F5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3ABA0C0E" w14:textId="77777777" w:rsidTr="00642BF3">
        <w:tc>
          <w:tcPr>
            <w:tcW w:w="720" w:type="dxa"/>
            <w:tcBorders>
              <w:top w:val="single" w:sz="4" w:space="0" w:color="auto"/>
              <w:left w:val="single" w:sz="4" w:space="0" w:color="auto"/>
              <w:bottom w:val="single" w:sz="4" w:space="0" w:color="auto"/>
              <w:right w:val="single" w:sz="4" w:space="0" w:color="auto"/>
            </w:tcBorders>
          </w:tcPr>
          <w:p w14:paraId="655F9C30" w14:textId="77777777" w:rsidR="00642BF3" w:rsidRPr="00A71D81" w:rsidRDefault="00642BF3" w:rsidP="00642BF3">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FF7C058"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E9AC0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E3EB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CA30A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4A6C00DA" w14:textId="77777777" w:rsidTr="00642BF3">
        <w:tc>
          <w:tcPr>
            <w:tcW w:w="720" w:type="dxa"/>
            <w:tcBorders>
              <w:top w:val="single" w:sz="4" w:space="0" w:color="auto"/>
              <w:left w:val="single" w:sz="4" w:space="0" w:color="auto"/>
              <w:bottom w:val="single" w:sz="4" w:space="0" w:color="auto"/>
              <w:right w:val="single" w:sz="4" w:space="0" w:color="auto"/>
            </w:tcBorders>
          </w:tcPr>
          <w:p w14:paraId="0E6D3959"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F3DD105"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1885D7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75B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980CEEA"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8ECD6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52009FEE" w14:textId="77777777" w:rsidTr="00642BF3">
        <w:tc>
          <w:tcPr>
            <w:tcW w:w="720" w:type="dxa"/>
            <w:tcBorders>
              <w:top w:val="single" w:sz="4" w:space="0" w:color="auto"/>
              <w:left w:val="single" w:sz="4" w:space="0" w:color="auto"/>
              <w:bottom w:val="single" w:sz="4" w:space="0" w:color="auto"/>
              <w:right w:val="single" w:sz="4" w:space="0" w:color="auto"/>
            </w:tcBorders>
          </w:tcPr>
          <w:p w14:paraId="2C6989C2"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D693CB"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DF0B5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5E998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6358A4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F073170"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6C61C31D" w14:textId="77777777" w:rsidTr="00642BF3">
        <w:tc>
          <w:tcPr>
            <w:tcW w:w="720" w:type="dxa"/>
            <w:tcBorders>
              <w:top w:val="single" w:sz="4" w:space="0" w:color="auto"/>
              <w:left w:val="single" w:sz="4" w:space="0" w:color="auto"/>
              <w:bottom w:val="single" w:sz="4" w:space="0" w:color="auto"/>
              <w:right w:val="single" w:sz="4" w:space="0" w:color="auto"/>
            </w:tcBorders>
          </w:tcPr>
          <w:p w14:paraId="7D044C3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8EDDE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86EAE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A757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71A05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54642D06" w14:textId="77777777" w:rsidTr="00642BF3">
        <w:tc>
          <w:tcPr>
            <w:tcW w:w="720" w:type="dxa"/>
            <w:tcBorders>
              <w:top w:val="single" w:sz="4" w:space="0" w:color="auto"/>
              <w:left w:val="single" w:sz="4" w:space="0" w:color="auto"/>
              <w:bottom w:val="single" w:sz="4" w:space="0" w:color="auto"/>
              <w:right w:val="single" w:sz="4" w:space="0" w:color="auto"/>
            </w:tcBorders>
          </w:tcPr>
          <w:p w14:paraId="7D8718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D55EB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E9FB27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8DDE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09A4CE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A85A6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0302C0E" w14:textId="77777777" w:rsidTr="00642BF3">
        <w:tc>
          <w:tcPr>
            <w:tcW w:w="720" w:type="dxa"/>
            <w:tcBorders>
              <w:top w:val="single" w:sz="4" w:space="0" w:color="auto"/>
              <w:left w:val="single" w:sz="4" w:space="0" w:color="auto"/>
              <w:bottom w:val="single" w:sz="4" w:space="0" w:color="auto"/>
              <w:right w:val="single" w:sz="4" w:space="0" w:color="auto"/>
            </w:tcBorders>
          </w:tcPr>
          <w:p w14:paraId="222015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DFCC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C19E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DD46C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CF085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248DC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424FFB46" w14:textId="77777777" w:rsidTr="00642BF3">
        <w:tc>
          <w:tcPr>
            <w:tcW w:w="720" w:type="dxa"/>
            <w:tcBorders>
              <w:top w:val="single" w:sz="4" w:space="0" w:color="auto"/>
              <w:left w:val="single" w:sz="4" w:space="0" w:color="auto"/>
              <w:bottom w:val="single" w:sz="4" w:space="0" w:color="auto"/>
              <w:right w:val="single" w:sz="4" w:space="0" w:color="auto"/>
            </w:tcBorders>
          </w:tcPr>
          <w:p w14:paraId="0316F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3EF73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439ED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8D4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3E9FC5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281A2D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0857CD88" w14:textId="77777777" w:rsidTr="00642BF3">
        <w:tc>
          <w:tcPr>
            <w:tcW w:w="720" w:type="dxa"/>
            <w:tcBorders>
              <w:top w:val="single" w:sz="4" w:space="0" w:color="auto"/>
              <w:left w:val="single" w:sz="4" w:space="0" w:color="auto"/>
              <w:bottom w:val="single" w:sz="4" w:space="0" w:color="auto"/>
              <w:right w:val="single" w:sz="4" w:space="0" w:color="auto"/>
            </w:tcBorders>
          </w:tcPr>
          <w:p w14:paraId="116793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A4F61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8114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F614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17CD2C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B009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4E107858" w14:textId="77777777" w:rsidTr="00642BF3">
        <w:tc>
          <w:tcPr>
            <w:tcW w:w="720" w:type="dxa"/>
            <w:tcBorders>
              <w:top w:val="single" w:sz="4" w:space="0" w:color="auto"/>
              <w:left w:val="single" w:sz="4" w:space="0" w:color="auto"/>
              <w:bottom w:val="single" w:sz="4" w:space="0" w:color="auto"/>
              <w:right w:val="single" w:sz="4" w:space="0" w:color="auto"/>
            </w:tcBorders>
          </w:tcPr>
          <w:p w14:paraId="2B74887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0A4F2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2E8053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1C02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7F957FA2"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54E75F8"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56875AEE" w14:textId="77777777" w:rsidTr="00642BF3">
        <w:tc>
          <w:tcPr>
            <w:tcW w:w="720" w:type="dxa"/>
            <w:tcBorders>
              <w:top w:val="single" w:sz="4" w:space="0" w:color="auto"/>
              <w:left w:val="single" w:sz="4" w:space="0" w:color="auto"/>
              <w:bottom w:val="single" w:sz="4" w:space="0" w:color="auto"/>
              <w:right w:val="single" w:sz="4" w:space="0" w:color="auto"/>
            </w:tcBorders>
          </w:tcPr>
          <w:p w14:paraId="68E5AC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0CE1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F42EA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1FA8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A9CA1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5FF19A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EE5234B" w14:textId="77777777" w:rsidTr="00642BF3">
        <w:tc>
          <w:tcPr>
            <w:tcW w:w="720" w:type="dxa"/>
            <w:tcBorders>
              <w:top w:val="single" w:sz="4" w:space="0" w:color="auto"/>
              <w:left w:val="single" w:sz="4" w:space="0" w:color="auto"/>
              <w:bottom w:val="single" w:sz="4" w:space="0" w:color="auto"/>
              <w:right w:val="single" w:sz="4" w:space="0" w:color="auto"/>
            </w:tcBorders>
          </w:tcPr>
          <w:p w14:paraId="21B83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63F58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CCE44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79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CC8A5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11ECC366" w14:textId="77777777" w:rsidTr="00642BF3">
        <w:tc>
          <w:tcPr>
            <w:tcW w:w="720" w:type="dxa"/>
            <w:tcBorders>
              <w:top w:val="single" w:sz="4" w:space="0" w:color="auto"/>
              <w:left w:val="single" w:sz="4" w:space="0" w:color="auto"/>
              <w:bottom w:val="single" w:sz="4" w:space="0" w:color="auto"/>
              <w:right w:val="single" w:sz="4" w:space="0" w:color="auto"/>
            </w:tcBorders>
          </w:tcPr>
          <w:p w14:paraId="1787EA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444024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0179C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71F7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BDFC79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2F9BD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74F5A5E2" w14:textId="77777777" w:rsidTr="00642BF3">
        <w:tc>
          <w:tcPr>
            <w:tcW w:w="720" w:type="dxa"/>
            <w:tcBorders>
              <w:top w:val="single" w:sz="4" w:space="0" w:color="auto"/>
              <w:left w:val="single" w:sz="4" w:space="0" w:color="auto"/>
              <w:bottom w:val="single" w:sz="4" w:space="0" w:color="auto"/>
              <w:right w:val="single" w:sz="4" w:space="0" w:color="auto"/>
            </w:tcBorders>
          </w:tcPr>
          <w:p w14:paraId="4310E7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A9AD7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13823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A484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F70B5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1F87D8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A2026C" w14:paraId="6C7F6166" w14:textId="77777777" w:rsidTr="00642BF3">
        <w:tc>
          <w:tcPr>
            <w:tcW w:w="720" w:type="dxa"/>
            <w:tcBorders>
              <w:top w:val="single" w:sz="4" w:space="0" w:color="auto"/>
              <w:left w:val="single" w:sz="4" w:space="0" w:color="auto"/>
              <w:bottom w:val="single" w:sz="4" w:space="0" w:color="auto"/>
              <w:right w:val="single" w:sz="4" w:space="0" w:color="auto"/>
            </w:tcBorders>
          </w:tcPr>
          <w:p w14:paraId="0EE9C9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9F0DE9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89874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C72D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31A25D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D2AC2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62BAC920" w14:textId="77777777" w:rsidTr="00642BF3">
        <w:tc>
          <w:tcPr>
            <w:tcW w:w="720" w:type="dxa"/>
            <w:tcBorders>
              <w:top w:val="single" w:sz="4" w:space="0" w:color="auto"/>
              <w:left w:val="single" w:sz="4" w:space="0" w:color="auto"/>
              <w:bottom w:val="single" w:sz="4" w:space="0" w:color="auto"/>
              <w:right w:val="single" w:sz="4" w:space="0" w:color="auto"/>
            </w:tcBorders>
          </w:tcPr>
          <w:p w14:paraId="6DC871E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DC586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DD50E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957D7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EFC5E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2026C" w14:paraId="6AD829F6" w14:textId="77777777" w:rsidTr="00642BF3">
        <w:tc>
          <w:tcPr>
            <w:tcW w:w="720" w:type="dxa"/>
            <w:tcBorders>
              <w:top w:val="single" w:sz="4" w:space="0" w:color="auto"/>
              <w:left w:val="single" w:sz="4" w:space="0" w:color="auto"/>
              <w:bottom w:val="single" w:sz="4" w:space="0" w:color="auto"/>
              <w:right w:val="single" w:sz="4" w:space="0" w:color="auto"/>
            </w:tcBorders>
          </w:tcPr>
          <w:p w14:paraId="32C2B4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2A4D6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8D128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F864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6300262"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03C8EF17" w14:textId="77777777" w:rsidTr="00642BF3">
        <w:tc>
          <w:tcPr>
            <w:tcW w:w="720" w:type="dxa"/>
            <w:tcBorders>
              <w:top w:val="single" w:sz="4" w:space="0" w:color="auto"/>
              <w:left w:val="single" w:sz="4" w:space="0" w:color="auto"/>
              <w:bottom w:val="single" w:sz="4" w:space="0" w:color="auto"/>
              <w:right w:val="single" w:sz="4" w:space="0" w:color="auto"/>
            </w:tcBorders>
          </w:tcPr>
          <w:p w14:paraId="01CEC3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4364AEB"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1E50F9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94B65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3247D0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9DC4ED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A2026C" w14:paraId="404579DA" w14:textId="77777777" w:rsidTr="00642BF3">
        <w:tc>
          <w:tcPr>
            <w:tcW w:w="720" w:type="dxa"/>
            <w:tcBorders>
              <w:top w:val="single" w:sz="4" w:space="0" w:color="auto"/>
              <w:left w:val="single" w:sz="4" w:space="0" w:color="auto"/>
              <w:bottom w:val="single" w:sz="4" w:space="0" w:color="auto"/>
              <w:right w:val="single" w:sz="4" w:space="0" w:color="auto"/>
            </w:tcBorders>
          </w:tcPr>
          <w:p w14:paraId="4E890831"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A0C1A89"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D62F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EBB97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6375DF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51D25C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A3FE51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1EC48F26" w14:textId="77777777" w:rsidTr="00642BF3">
        <w:tc>
          <w:tcPr>
            <w:tcW w:w="720" w:type="dxa"/>
            <w:tcBorders>
              <w:top w:val="single" w:sz="4" w:space="0" w:color="auto"/>
              <w:left w:val="single" w:sz="4" w:space="0" w:color="auto"/>
              <w:bottom w:val="single" w:sz="4" w:space="0" w:color="auto"/>
              <w:right w:val="single" w:sz="4" w:space="0" w:color="auto"/>
            </w:tcBorders>
          </w:tcPr>
          <w:p w14:paraId="446084C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5D18A7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B929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272C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5A9DC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088E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FAA993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A2026C" w14:paraId="75C0CABB" w14:textId="77777777" w:rsidTr="00642BF3">
        <w:tc>
          <w:tcPr>
            <w:tcW w:w="720" w:type="dxa"/>
            <w:tcBorders>
              <w:top w:val="single" w:sz="4" w:space="0" w:color="auto"/>
              <w:left w:val="single" w:sz="4" w:space="0" w:color="auto"/>
              <w:bottom w:val="single" w:sz="4" w:space="0" w:color="auto"/>
              <w:right w:val="single" w:sz="4" w:space="0" w:color="auto"/>
            </w:tcBorders>
          </w:tcPr>
          <w:p w14:paraId="75B479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7997B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129B7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E39DE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12D165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BF9BCB"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6C8827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5417AE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C15A752" w14:textId="77777777" w:rsidR="00642BF3" w:rsidRPr="00A71D81" w:rsidRDefault="00642BF3" w:rsidP="00642BF3">
            <w:pPr>
              <w:jc w:val="center"/>
              <w:rPr>
                <w:rFonts w:ascii="GHEA Grapalat" w:hAnsi="GHEA Grapalat"/>
                <w:sz w:val="20"/>
                <w:szCs w:val="20"/>
                <w:lang w:val="hy-AM"/>
              </w:rPr>
            </w:pPr>
          </w:p>
        </w:tc>
      </w:tr>
      <w:tr w:rsidR="00642BF3" w:rsidRPr="00A2026C" w14:paraId="2CC5808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002E4EE4"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B95241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39781F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60EA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1F02109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D42165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B60D48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36B3C539" w14:textId="77777777" w:rsidTr="00642BF3">
        <w:tc>
          <w:tcPr>
            <w:tcW w:w="720" w:type="dxa"/>
            <w:tcBorders>
              <w:top w:val="single" w:sz="4" w:space="0" w:color="auto"/>
              <w:left w:val="single" w:sz="4" w:space="0" w:color="auto"/>
              <w:bottom w:val="single" w:sz="4" w:space="0" w:color="auto"/>
              <w:right w:val="single" w:sz="4" w:space="0" w:color="auto"/>
            </w:tcBorders>
          </w:tcPr>
          <w:p w14:paraId="2FE18EB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2C04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2B95B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033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8C81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34986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2F622F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29A1DABA"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50D2D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B5173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493B2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0E701A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DA7CD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97F47E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07C71E01" w14:textId="77777777" w:rsidTr="00642BF3">
        <w:tc>
          <w:tcPr>
            <w:tcW w:w="720" w:type="dxa"/>
            <w:tcBorders>
              <w:top w:val="single" w:sz="4" w:space="0" w:color="auto"/>
              <w:left w:val="single" w:sz="4" w:space="0" w:color="auto"/>
              <w:bottom w:val="single" w:sz="4" w:space="0" w:color="auto"/>
              <w:right w:val="single" w:sz="4" w:space="0" w:color="auto"/>
            </w:tcBorders>
          </w:tcPr>
          <w:p w14:paraId="07A914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96CF8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A5436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1828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CDB6A4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88EBB4" w14:textId="77777777" w:rsidR="00642BF3" w:rsidRPr="00A71D81" w:rsidRDefault="00642BF3" w:rsidP="00642BF3">
            <w:pPr>
              <w:jc w:val="center"/>
              <w:rPr>
                <w:rFonts w:ascii="GHEA Grapalat" w:hAnsi="GHEA Grapalat"/>
                <w:sz w:val="20"/>
                <w:szCs w:val="20"/>
              </w:rPr>
            </w:pPr>
          </w:p>
        </w:tc>
      </w:tr>
      <w:tr w:rsidR="00642BF3" w:rsidRPr="00A71D81" w14:paraId="625FF760"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7CD6B605"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11DDB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C73B81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E69C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B2EA2C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7278682" w14:textId="77777777" w:rsidR="00642BF3" w:rsidRPr="00A71D81" w:rsidRDefault="00642BF3" w:rsidP="00642BF3">
            <w:pPr>
              <w:jc w:val="center"/>
              <w:rPr>
                <w:rFonts w:ascii="GHEA Grapalat" w:hAnsi="GHEA Grapalat"/>
                <w:sz w:val="20"/>
                <w:szCs w:val="20"/>
              </w:rPr>
            </w:pPr>
          </w:p>
        </w:tc>
      </w:tr>
      <w:tr w:rsidR="00642BF3" w:rsidRPr="00A71D81" w14:paraId="10B54CCD" w14:textId="77777777" w:rsidTr="00642BF3">
        <w:tc>
          <w:tcPr>
            <w:tcW w:w="720" w:type="dxa"/>
            <w:tcBorders>
              <w:top w:val="single" w:sz="4" w:space="0" w:color="auto"/>
              <w:left w:val="single" w:sz="4" w:space="0" w:color="auto"/>
              <w:bottom w:val="single" w:sz="4" w:space="0" w:color="auto"/>
              <w:right w:val="single" w:sz="4" w:space="0" w:color="auto"/>
            </w:tcBorders>
          </w:tcPr>
          <w:p w14:paraId="16A2090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40FB4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F4B3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8F690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ABC82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E10CCF" w14:textId="77777777" w:rsidR="00642BF3" w:rsidRPr="00A71D81" w:rsidRDefault="00642BF3" w:rsidP="00642BF3">
            <w:pPr>
              <w:jc w:val="center"/>
              <w:rPr>
                <w:rFonts w:ascii="GHEA Grapalat" w:hAnsi="GHEA Grapalat"/>
                <w:sz w:val="20"/>
                <w:szCs w:val="20"/>
              </w:rPr>
            </w:pPr>
          </w:p>
        </w:tc>
      </w:tr>
      <w:tr w:rsidR="00642BF3" w:rsidRPr="00A71D81" w14:paraId="42893200" w14:textId="77777777" w:rsidTr="00642BF3">
        <w:tc>
          <w:tcPr>
            <w:tcW w:w="720" w:type="dxa"/>
            <w:tcBorders>
              <w:top w:val="single" w:sz="4" w:space="0" w:color="auto"/>
              <w:left w:val="single" w:sz="4" w:space="0" w:color="auto"/>
              <w:bottom w:val="single" w:sz="4" w:space="0" w:color="auto"/>
              <w:right w:val="single" w:sz="4" w:space="0" w:color="auto"/>
            </w:tcBorders>
          </w:tcPr>
          <w:p w14:paraId="165001A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5C51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BB72D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1EA5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DF6E61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E5D0D5" w14:textId="77777777" w:rsidR="00642BF3" w:rsidRPr="00A71D81" w:rsidRDefault="00642BF3" w:rsidP="00642BF3">
            <w:pPr>
              <w:jc w:val="center"/>
              <w:rPr>
                <w:rFonts w:ascii="GHEA Grapalat" w:hAnsi="GHEA Grapalat"/>
                <w:sz w:val="20"/>
                <w:szCs w:val="20"/>
              </w:rPr>
            </w:pPr>
          </w:p>
        </w:tc>
      </w:tr>
      <w:tr w:rsidR="00642BF3" w:rsidRPr="00A71D81" w14:paraId="75B8F923" w14:textId="77777777" w:rsidTr="00642BF3">
        <w:tc>
          <w:tcPr>
            <w:tcW w:w="720" w:type="dxa"/>
            <w:tcBorders>
              <w:top w:val="single" w:sz="4" w:space="0" w:color="auto"/>
              <w:left w:val="single" w:sz="4" w:space="0" w:color="auto"/>
              <w:bottom w:val="single" w:sz="4" w:space="0" w:color="auto"/>
              <w:right w:val="single" w:sz="4" w:space="0" w:color="auto"/>
            </w:tcBorders>
          </w:tcPr>
          <w:p w14:paraId="245013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1465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C7C66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7101F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96623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79121F" w14:textId="77777777" w:rsidR="00642BF3" w:rsidRPr="00A71D81" w:rsidRDefault="00642BF3" w:rsidP="00642BF3">
            <w:pPr>
              <w:jc w:val="center"/>
              <w:rPr>
                <w:rFonts w:ascii="GHEA Grapalat" w:hAnsi="GHEA Grapalat"/>
                <w:sz w:val="20"/>
                <w:szCs w:val="20"/>
              </w:rPr>
            </w:pPr>
          </w:p>
        </w:tc>
      </w:tr>
      <w:tr w:rsidR="00642BF3" w:rsidRPr="00A71D81" w14:paraId="274854D3" w14:textId="77777777" w:rsidTr="00642BF3">
        <w:tc>
          <w:tcPr>
            <w:tcW w:w="720" w:type="dxa"/>
            <w:tcBorders>
              <w:top w:val="single" w:sz="4" w:space="0" w:color="auto"/>
              <w:left w:val="single" w:sz="4" w:space="0" w:color="auto"/>
              <w:bottom w:val="single" w:sz="4" w:space="0" w:color="auto"/>
              <w:right w:val="single" w:sz="4" w:space="0" w:color="auto"/>
            </w:tcBorders>
          </w:tcPr>
          <w:p w14:paraId="543AB7A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BA4C9A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BD8DD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C16B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C3B1F3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290242" w14:textId="77777777" w:rsidR="00642BF3" w:rsidRPr="00A71D81" w:rsidRDefault="00642BF3" w:rsidP="00642BF3">
            <w:pPr>
              <w:jc w:val="center"/>
              <w:rPr>
                <w:rFonts w:ascii="GHEA Grapalat" w:hAnsi="GHEA Grapalat"/>
                <w:sz w:val="20"/>
                <w:szCs w:val="20"/>
              </w:rPr>
            </w:pPr>
          </w:p>
        </w:tc>
      </w:tr>
    </w:tbl>
    <w:p w14:paraId="1CEAFAFF" w14:textId="77777777" w:rsidR="00642BF3" w:rsidRPr="00A71D81" w:rsidRDefault="00642BF3" w:rsidP="00642BF3">
      <w:pPr>
        <w:pStyle w:val="BodyTextIndent"/>
        <w:jc w:val="right"/>
        <w:rPr>
          <w:rFonts w:ascii="GHEA Grapalat" w:hAnsi="GHEA Grapalat" w:cs="Sylfaen"/>
          <w:i w:val="0"/>
          <w:lang w:val="en-US"/>
        </w:rPr>
      </w:pPr>
    </w:p>
    <w:p w14:paraId="7DABC207" w14:textId="77777777" w:rsidR="00642BF3" w:rsidRPr="00A71D81" w:rsidRDefault="00642BF3" w:rsidP="00642BF3">
      <w:pPr>
        <w:pStyle w:val="BodyTextIndent"/>
        <w:jc w:val="right"/>
        <w:rPr>
          <w:rFonts w:ascii="GHEA Grapalat" w:hAnsi="GHEA Grapalat" w:cs="Sylfaen"/>
          <w:i w:val="0"/>
          <w:lang w:val="en-US"/>
        </w:rPr>
      </w:pPr>
    </w:p>
    <w:p w14:paraId="413F8BFE" w14:textId="77777777" w:rsidR="00642BF3" w:rsidRPr="00A71D81" w:rsidRDefault="00642BF3" w:rsidP="00642BF3">
      <w:pPr>
        <w:pStyle w:val="BodyTextIndent"/>
        <w:jc w:val="right"/>
        <w:rPr>
          <w:rFonts w:ascii="GHEA Grapalat" w:hAnsi="GHEA Grapalat" w:cs="Sylfaen"/>
          <w:i w:val="0"/>
          <w:lang w:val="en-US"/>
        </w:rPr>
      </w:pPr>
    </w:p>
    <w:p w14:paraId="3DEA5615" w14:textId="77777777" w:rsidR="00642BF3" w:rsidRPr="00A71D81" w:rsidRDefault="00642BF3" w:rsidP="00642BF3">
      <w:pPr>
        <w:pStyle w:val="BodyTextIndent"/>
        <w:jc w:val="right"/>
        <w:rPr>
          <w:rFonts w:ascii="GHEA Grapalat" w:hAnsi="GHEA Grapalat" w:cs="Sylfaen"/>
          <w:i w:val="0"/>
          <w:lang w:val="en-US"/>
        </w:rPr>
      </w:pPr>
    </w:p>
    <w:p w14:paraId="61F5300E"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16416D6B"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71888169" w14:textId="77777777" w:rsidR="00ED75AE" w:rsidRPr="00AE2768" w:rsidRDefault="00ED75AE" w:rsidP="00ED75AE">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D408F1">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26/2</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1CD97E00" w14:textId="77777777" w:rsidR="00ED75AE" w:rsidRPr="00AE2768" w:rsidRDefault="00ED75AE" w:rsidP="00ED75AE">
      <w:pPr>
        <w:pStyle w:val="BodyTextIndent3"/>
        <w:spacing w:line="240" w:lineRule="auto"/>
        <w:jc w:val="right"/>
        <w:rPr>
          <w:rFonts w:ascii="GHEA Grapalat" w:hAnsi="GHEA Grapalat" w:cs="Arial"/>
          <w:b/>
          <w:lang w:val="es-ES"/>
        </w:rPr>
      </w:pPr>
      <w:r w:rsidRPr="00D408F1">
        <w:rPr>
          <w:rFonts w:ascii="GHEA Grapalat" w:hAnsi="GHEA Grapalat" w:cs="Sylfaen"/>
          <w:b/>
          <w:lang w:val="hy-AM"/>
        </w:rPr>
        <w:t>գնանշման</w:t>
      </w:r>
      <w:r w:rsidRPr="002F58FE">
        <w:rPr>
          <w:rFonts w:ascii="GHEA Grapalat" w:hAnsi="GHEA Grapalat" w:cs="Sylfaen"/>
          <w:b/>
          <w:lang w:val="es-ES"/>
        </w:rPr>
        <w:t xml:space="preserve"> </w:t>
      </w:r>
      <w:r w:rsidRPr="00D408F1">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DD02E9E" w14:textId="77777777" w:rsidR="00642BF3" w:rsidRPr="00A71D81" w:rsidRDefault="00642BF3" w:rsidP="00642BF3">
      <w:pPr>
        <w:jc w:val="right"/>
        <w:rPr>
          <w:rFonts w:ascii="GHEA Grapalat" w:hAnsi="GHEA Grapalat"/>
          <w:i/>
          <w:sz w:val="20"/>
          <w:lang w:val="hy-AM"/>
        </w:rPr>
      </w:pPr>
    </w:p>
    <w:p w14:paraId="469934D8" w14:textId="77777777" w:rsidR="00642BF3" w:rsidRPr="00A71D81" w:rsidRDefault="00642BF3" w:rsidP="00642BF3">
      <w:pPr>
        <w:tabs>
          <w:tab w:val="left" w:pos="2268"/>
        </w:tabs>
        <w:ind w:left="-284" w:firstLine="284"/>
        <w:jc w:val="right"/>
        <w:rPr>
          <w:rFonts w:ascii="GHEA Grapalat" w:hAnsi="GHEA Grapalat"/>
          <w:lang w:val="hy-AM"/>
        </w:rPr>
      </w:pPr>
    </w:p>
    <w:p w14:paraId="7E8D2D50" w14:textId="77777777" w:rsidR="00642BF3" w:rsidRPr="00752623" w:rsidRDefault="00642BF3" w:rsidP="00642BF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09105705" w14:textId="77777777" w:rsidR="00642BF3" w:rsidRPr="00752623" w:rsidRDefault="00642BF3" w:rsidP="00642BF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52E6FF28" w14:textId="1F543C1D" w:rsidR="00642BF3" w:rsidRPr="00752623" w:rsidRDefault="00642BF3" w:rsidP="00642BF3">
      <w:pPr>
        <w:ind w:left="-142" w:firstLine="142"/>
        <w:jc w:val="center"/>
        <w:rPr>
          <w:rFonts w:ascii="GHEA Grapalat" w:hAnsi="GHEA Grapalat" w:cs="Sylfaen"/>
          <w:sz w:val="20"/>
          <w:lang w:val="hy-AM"/>
        </w:rPr>
      </w:pPr>
      <w:r w:rsidRPr="008139F0">
        <w:rPr>
          <w:rFonts w:ascii="GHEA Grapalat" w:hAnsi="GHEA Grapalat"/>
          <w:b/>
          <w:lang w:val="hy-AM"/>
        </w:rPr>
        <w:t xml:space="preserve">N  </w:t>
      </w:r>
      <w:r w:rsidRPr="008139F0">
        <w:rPr>
          <w:rFonts w:ascii="GHEA Grapalat" w:hAnsi="GHEA Grapalat"/>
          <w:lang w:val="es-ES"/>
        </w:rPr>
        <w:t>«</w:t>
      </w:r>
      <w:r w:rsidRPr="008139F0">
        <w:rPr>
          <w:rFonts w:ascii="GHEA Grapalat" w:hAnsi="GHEA Grapalat" w:cs="Sylfaen"/>
          <w:b/>
          <w:lang w:val="hy-AM"/>
        </w:rPr>
        <w:t>ԵՔԼ-ԳՀԱՊՁԲ</w:t>
      </w:r>
      <w:r w:rsidRPr="008139F0">
        <w:rPr>
          <w:rFonts w:ascii="GHEA Grapalat" w:hAnsi="GHEA Grapalat"/>
          <w:b/>
          <w:lang w:val="es-ES"/>
        </w:rPr>
        <w:t>-</w:t>
      </w:r>
      <w:r w:rsidR="00C1689B">
        <w:rPr>
          <w:rFonts w:ascii="GHEA Grapalat" w:hAnsi="GHEA Grapalat"/>
          <w:b/>
          <w:lang w:val="es-ES"/>
        </w:rPr>
        <w:t>2</w:t>
      </w:r>
      <w:r w:rsidR="00ED75AE">
        <w:rPr>
          <w:rFonts w:ascii="GHEA Grapalat" w:hAnsi="GHEA Grapalat"/>
          <w:b/>
          <w:lang w:val="es-ES"/>
        </w:rPr>
        <w:t>6</w:t>
      </w:r>
      <w:r w:rsidR="00C1689B">
        <w:rPr>
          <w:rFonts w:ascii="GHEA Grapalat" w:hAnsi="GHEA Grapalat"/>
          <w:b/>
          <w:lang w:val="es-ES"/>
        </w:rPr>
        <w:t>/2</w:t>
      </w:r>
      <w:r w:rsidRPr="00D52874">
        <w:rPr>
          <w:rFonts w:ascii="GHEA Grapalat" w:hAnsi="GHEA Grapalat"/>
          <w:lang w:val="es-ES"/>
        </w:rPr>
        <w:t>»</w:t>
      </w:r>
    </w:p>
    <w:p w14:paraId="02D77F0C" w14:textId="77777777" w:rsidR="00642BF3" w:rsidRPr="00AE2768" w:rsidRDefault="00642BF3" w:rsidP="00642BF3">
      <w:pPr>
        <w:jc w:val="center"/>
        <w:rPr>
          <w:rFonts w:ascii="GHEA Grapalat" w:hAnsi="GHEA Grapalat" w:cs="Sylfaen"/>
          <w:sz w:val="20"/>
          <w:lang w:val="hy-AM"/>
        </w:rPr>
      </w:pPr>
    </w:p>
    <w:p w14:paraId="203196D9" w14:textId="28284D83" w:rsidR="00642BF3" w:rsidRPr="00834555" w:rsidRDefault="00642BF3" w:rsidP="00642BF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r>
      <w:r w:rsidRPr="00834555">
        <w:rPr>
          <w:rFonts w:ascii="GHEA Grapalat" w:hAnsi="GHEA Grapalat" w:cs="Sylfaen"/>
          <w:sz w:val="20"/>
          <w:lang w:val="hy-AM"/>
        </w:rPr>
        <w:t xml:space="preserve">         ք. </w:t>
      </w:r>
      <w:r w:rsidRPr="00834555">
        <w:rPr>
          <w:rFonts w:ascii="GHEA Grapalat" w:hAnsi="GHEA Grapalat" w:cs="Sylfaen"/>
          <w:sz w:val="20"/>
          <w:u w:val="single"/>
          <w:lang w:val="hy-AM"/>
        </w:rPr>
        <w:t>Երևան</w:t>
      </w:r>
      <w:r w:rsidRPr="00834555">
        <w:rPr>
          <w:rFonts w:ascii="GHEA Grapalat" w:hAnsi="GHEA Grapalat" w:cs="Sylfaen"/>
          <w:sz w:val="20"/>
          <w:lang w:val="hy-AM"/>
        </w:rPr>
        <w:t xml:space="preserve">                                                                                          </w:t>
      </w:r>
      <w:r w:rsidRPr="00834555">
        <w:rPr>
          <w:rFonts w:ascii="GHEA Grapalat" w:hAnsi="GHEA Grapalat"/>
          <w:lang w:val="hy-AM"/>
        </w:rPr>
        <w:t>«</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cs="Sylfaen"/>
          <w:sz w:val="20"/>
          <w:lang w:val="hy-AM"/>
        </w:rPr>
        <w:t>202</w:t>
      </w:r>
      <w:r w:rsidR="00ED75AE" w:rsidRPr="00D408F1">
        <w:rPr>
          <w:rFonts w:ascii="GHEA Grapalat" w:hAnsi="GHEA Grapalat" w:cs="Sylfaen"/>
          <w:sz w:val="20"/>
          <w:lang w:val="hy-AM"/>
        </w:rPr>
        <w:t xml:space="preserve">   </w:t>
      </w:r>
      <w:r w:rsidRPr="00834555">
        <w:rPr>
          <w:rFonts w:ascii="GHEA Grapalat" w:hAnsi="GHEA Grapalat" w:cs="Sylfaen"/>
          <w:sz w:val="20"/>
          <w:lang w:val="hy-AM"/>
        </w:rPr>
        <w:t>թ.</w:t>
      </w:r>
    </w:p>
    <w:p w14:paraId="2974D21C" w14:textId="77777777" w:rsidR="00642BF3" w:rsidRPr="00834555" w:rsidRDefault="00642BF3" w:rsidP="00642BF3">
      <w:pPr>
        <w:tabs>
          <w:tab w:val="left" w:pos="720"/>
          <w:tab w:val="left" w:pos="1440"/>
          <w:tab w:val="left" w:pos="8865"/>
        </w:tabs>
        <w:jc w:val="both"/>
        <w:rPr>
          <w:rFonts w:ascii="GHEA Grapalat" w:hAnsi="GHEA Grapalat" w:cs="Sylfaen"/>
          <w:sz w:val="20"/>
          <w:lang w:val="hy-AM"/>
        </w:rPr>
      </w:pPr>
    </w:p>
    <w:p w14:paraId="01AD4D66" w14:textId="77777777" w:rsidR="00642BF3" w:rsidRPr="00834555" w:rsidRDefault="00642BF3" w:rsidP="00642BF3">
      <w:pPr>
        <w:ind w:firstLine="720"/>
        <w:jc w:val="both"/>
        <w:rPr>
          <w:rFonts w:ascii="GHEA Grapalat" w:hAnsi="GHEA Grapalat"/>
          <w:sz w:val="20"/>
          <w:lang w:val="hy-AM"/>
        </w:rPr>
      </w:pPr>
      <w:r w:rsidRPr="00834555">
        <w:rPr>
          <w:rFonts w:ascii="GHEA Grapalat" w:hAnsi="GHEA Grapalat"/>
          <w:u w:val="single"/>
          <w:lang w:val="hy-AM"/>
        </w:rPr>
        <w:t xml:space="preserve">______                         </w:t>
      </w:r>
      <w:r w:rsidRPr="00834555">
        <w:rPr>
          <w:rFonts w:ascii="GHEA Grapalat" w:hAnsi="GHEA Grapalat"/>
          <w:sz w:val="20"/>
          <w:lang w:val="hy-AM"/>
        </w:rPr>
        <w:t>-ը ի դեմս _____</w:t>
      </w:r>
      <w:r w:rsidRPr="00834555">
        <w:rPr>
          <w:rFonts w:ascii="GHEA Grapalat" w:hAnsi="GHEA Grapalat"/>
          <w:sz w:val="20"/>
          <w:u w:val="single"/>
          <w:lang w:val="hy-AM"/>
        </w:rPr>
        <w:t xml:space="preserve">                     </w:t>
      </w:r>
      <w:r w:rsidRPr="00834555">
        <w:rPr>
          <w:rFonts w:ascii="GHEA Grapalat" w:hAnsi="GHEA Grapalat"/>
          <w:sz w:val="20"/>
          <w:lang w:val="hy-AM"/>
        </w:rPr>
        <w:t>-ի, որը գործում է</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Գնորդ</w:t>
      </w:r>
      <w:r w:rsidRPr="00834555">
        <w:rPr>
          <w:rFonts w:ascii="GHEA Grapalat" w:hAnsi="GHEA Grapalat"/>
          <w:lang w:val="hy-AM"/>
        </w:rPr>
        <w:t>»</w:t>
      </w:r>
      <w:r w:rsidRPr="00834555">
        <w:rPr>
          <w:rFonts w:ascii="GHEA Grapalat" w:hAnsi="GHEA Grapalat"/>
          <w:sz w:val="20"/>
          <w:lang w:val="hy-AM"/>
        </w:rPr>
        <w:t xml:space="preserve">, մի կողմից,  և __________________-ը, ի դեմս տնօրեն _____________________-ի, որը գործում է </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Վաճառող</w:t>
      </w:r>
      <w:r w:rsidRPr="00834555">
        <w:rPr>
          <w:rFonts w:ascii="GHEA Grapalat" w:hAnsi="GHEA Grapalat"/>
          <w:lang w:val="hy-AM"/>
        </w:rPr>
        <w:t>»</w:t>
      </w:r>
      <w:r w:rsidRPr="00834555">
        <w:rPr>
          <w:rFonts w:ascii="GHEA Grapalat" w:hAnsi="GHEA Grapalat"/>
          <w:sz w:val="20"/>
          <w:lang w:val="hy-AM"/>
        </w:rPr>
        <w:t xml:space="preserve"> մյուս կողմից, կնքեցին սույն պայմանագիրը հետևյալի մասին։</w:t>
      </w:r>
    </w:p>
    <w:p w14:paraId="707EF1A2" w14:textId="77777777" w:rsidR="00642BF3" w:rsidRPr="00834555" w:rsidRDefault="00642BF3" w:rsidP="00642BF3">
      <w:pPr>
        <w:ind w:firstLine="709"/>
        <w:jc w:val="both"/>
        <w:rPr>
          <w:rFonts w:ascii="GHEA Grapalat" w:hAnsi="GHEA Grapalat"/>
          <w:b/>
          <w:sz w:val="20"/>
          <w:lang w:val="hy-AM"/>
        </w:rPr>
      </w:pPr>
    </w:p>
    <w:p w14:paraId="5108BACE" w14:textId="77777777" w:rsidR="00642BF3" w:rsidRPr="00834555" w:rsidRDefault="00642BF3" w:rsidP="00642BF3">
      <w:pPr>
        <w:ind w:firstLine="709"/>
        <w:jc w:val="center"/>
        <w:rPr>
          <w:rFonts w:ascii="GHEA Grapalat" w:hAnsi="GHEA Grapalat" w:cs="Times Armenian"/>
          <w:b/>
          <w:sz w:val="20"/>
          <w:lang w:val="hy-AM"/>
        </w:rPr>
      </w:pPr>
      <w:r w:rsidRPr="00834555">
        <w:rPr>
          <w:rFonts w:ascii="GHEA Grapalat" w:hAnsi="GHEA Grapalat"/>
          <w:b/>
          <w:sz w:val="20"/>
          <w:lang w:val="hy-AM"/>
        </w:rPr>
        <w:t xml:space="preserve">1. </w:t>
      </w:r>
      <w:r w:rsidRPr="00834555">
        <w:rPr>
          <w:rFonts w:ascii="GHEA Grapalat" w:hAnsi="GHEA Grapalat" w:cs="Sylfaen"/>
          <w:b/>
          <w:sz w:val="20"/>
          <w:lang w:val="hy-AM"/>
        </w:rPr>
        <w:t>ՊԱՅՄԱՆԱԳՐԻ</w:t>
      </w:r>
      <w:r w:rsidRPr="00834555">
        <w:rPr>
          <w:rFonts w:ascii="GHEA Grapalat" w:hAnsi="GHEA Grapalat" w:cs="Times Armenian"/>
          <w:b/>
          <w:sz w:val="20"/>
          <w:lang w:val="hy-AM"/>
        </w:rPr>
        <w:t xml:space="preserve"> </w:t>
      </w:r>
      <w:r w:rsidRPr="00834555">
        <w:rPr>
          <w:rFonts w:ascii="GHEA Grapalat" w:hAnsi="GHEA Grapalat" w:cs="Sylfaen"/>
          <w:b/>
          <w:sz w:val="20"/>
          <w:lang w:val="hy-AM"/>
        </w:rPr>
        <w:t>ԱՌԱՐԿԱՆ</w:t>
      </w:r>
    </w:p>
    <w:p w14:paraId="29EA770B" w14:textId="051EF623" w:rsidR="006C283A" w:rsidRPr="00834555" w:rsidRDefault="00225258" w:rsidP="006C283A">
      <w:pPr>
        <w:pStyle w:val="ListParagraph"/>
        <w:tabs>
          <w:tab w:val="left" w:pos="0"/>
          <w:tab w:val="left" w:pos="360"/>
        </w:tabs>
        <w:ind w:left="0"/>
        <w:contextualSpacing/>
        <w:jc w:val="both"/>
        <w:rPr>
          <w:rFonts w:ascii="GHEA Grapalat" w:hAnsi="GHEA Grapalat"/>
          <w:sz w:val="20"/>
          <w:lang w:val="hy-AM"/>
        </w:rPr>
      </w:pPr>
      <w:r>
        <w:rPr>
          <w:rFonts w:ascii="GHEA Grapalat" w:hAnsi="GHEA Grapalat"/>
          <w:sz w:val="20"/>
          <w:lang w:val="hy-AM"/>
        </w:rPr>
        <w:t xml:space="preserve"> </w:t>
      </w:r>
      <w:r>
        <w:rPr>
          <w:rFonts w:ascii="GHEA Grapalat" w:hAnsi="GHEA Grapalat"/>
          <w:sz w:val="20"/>
          <w:lang w:val="hy-AM"/>
        </w:rPr>
        <w:tab/>
      </w:r>
      <w:r w:rsidR="00656939">
        <w:rPr>
          <w:rFonts w:ascii="GHEA Grapalat" w:hAnsi="GHEA Grapalat"/>
          <w:sz w:val="20"/>
          <w:lang w:val="hy-AM"/>
        </w:rPr>
        <w:tab/>
      </w:r>
      <w:r w:rsidR="006C283A" w:rsidRPr="00834555">
        <w:rPr>
          <w:rFonts w:ascii="GHEA Grapalat" w:hAnsi="GHEA Grapalat"/>
          <w:sz w:val="20"/>
          <w:lang w:val="hy-AM"/>
        </w:rPr>
        <w:t xml:space="preserve">1.1. </w:t>
      </w:r>
      <w:r w:rsidR="006C283A" w:rsidRPr="00834555">
        <w:rPr>
          <w:rFonts w:ascii="GHEA Grapalat" w:hAnsi="GHEA Grapalat" w:cs="Sylfaen"/>
          <w:sz w:val="20"/>
          <w:lang w:val="hy-AM"/>
        </w:rPr>
        <w:t>Վաճառողը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պարտավորվում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է</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սույն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պայմանագրով (այսուհետ</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պայմանագիր) սահմանված</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կարգով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ծավալներով,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ժամկետներում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և</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հասցեով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Գնորդին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մատակարարել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պայմանագրի</w:t>
      </w:r>
      <w:r w:rsidR="006C283A" w:rsidRPr="00834555">
        <w:rPr>
          <w:rFonts w:ascii="GHEA Grapalat" w:hAnsi="GHEA Grapalat" w:cs="Times Armenian"/>
          <w:sz w:val="20"/>
          <w:lang w:val="hy-AM"/>
        </w:rPr>
        <w:t xml:space="preserve"> N 1 </w:t>
      </w:r>
      <w:r w:rsidR="006C283A" w:rsidRPr="00834555">
        <w:rPr>
          <w:rFonts w:ascii="GHEA Grapalat" w:hAnsi="GHEA Grapalat" w:cs="Sylfaen"/>
          <w:sz w:val="20"/>
          <w:lang w:val="hy-AM"/>
        </w:rPr>
        <w:t>հավելվածով`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Տեխնիկական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բնութագիր-գնման-ժամանակացուցով նախատեսված</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այսուհետ</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իսկ</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Գնորդը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պարտավորվում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է</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ընդունել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և</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վճարել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դրա</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համար</w:t>
      </w:r>
      <w:r w:rsidR="006C283A" w:rsidRPr="00834555">
        <w:rPr>
          <w:rFonts w:ascii="GHEA Grapalat" w:hAnsi="GHEA Grapalat" w:cs="Tahoma"/>
          <w:sz w:val="20"/>
          <w:lang w:val="hy-AM"/>
        </w:rPr>
        <w:t>։</w:t>
      </w:r>
      <w:r w:rsidR="006C283A" w:rsidRPr="00834555">
        <w:rPr>
          <w:rFonts w:ascii="GHEA Grapalat" w:hAnsi="GHEA Grapalat" w:cs="Times Armenian"/>
          <w:sz w:val="20"/>
          <w:lang w:val="hy-AM"/>
        </w:rPr>
        <w:t xml:space="preserve"> </w:t>
      </w:r>
      <w:r w:rsidR="006C283A" w:rsidRPr="00834555">
        <w:rPr>
          <w:rFonts w:ascii="GHEA Grapalat" w:hAnsi="GHEA Grapalat"/>
          <w:sz w:val="20"/>
          <w:lang w:val="hy-AM"/>
        </w:rPr>
        <w:t xml:space="preserve"> </w:t>
      </w:r>
    </w:p>
    <w:p w14:paraId="22E5B3DE" w14:textId="13F3A573" w:rsidR="006C283A" w:rsidRPr="00834555" w:rsidRDefault="00225258" w:rsidP="00225258">
      <w:pPr>
        <w:pStyle w:val="ListParagraph"/>
        <w:tabs>
          <w:tab w:val="left" w:pos="0"/>
          <w:tab w:val="left" w:pos="270"/>
        </w:tabs>
        <w:ind w:left="0"/>
        <w:contextualSpacing/>
        <w:jc w:val="both"/>
        <w:rPr>
          <w:rFonts w:ascii="GHEA Grapalat" w:hAnsi="GHEA Grapalat" w:cs="Tahoma"/>
          <w:b/>
          <w:sz w:val="20"/>
        </w:rPr>
      </w:pPr>
      <w:r>
        <w:rPr>
          <w:rFonts w:ascii="GHEA Grapalat" w:hAnsi="GHEA Grapalat"/>
          <w:b/>
          <w:sz w:val="20"/>
          <w:szCs w:val="22"/>
        </w:rPr>
        <w:tab/>
      </w:r>
      <w:r w:rsidR="00656939">
        <w:rPr>
          <w:rFonts w:ascii="GHEA Grapalat" w:hAnsi="GHEA Grapalat"/>
          <w:b/>
          <w:sz w:val="20"/>
          <w:szCs w:val="22"/>
        </w:rPr>
        <w:tab/>
      </w:r>
      <w:r w:rsidR="006C283A" w:rsidRPr="00834555">
        <w:rPr>
          <w:rFonts w:ascii="GHEA Grapalat" w:hAnsi="GHEA Grapalat"/>
          <w:b/>
          <w:sz w:val="20"/>
          <w:szCs w:val="22"/>
        </w:rPr>
        <w:t>1.</w:t>
      </w:r>
      <w:r w:rsidR="006C283A" w:rsidRPr="00834555">
        <w:rPr>
          <w:rFonts w:ascii="GHEA Grapalat" w:hAnsi="GHEA Grapalat"/>
          <w:b/>
          <w:sz w:val="20"/>
          <w:szCs w:val="22"/>
          <w:lang w:val="hy-AM"/>
        </w:rPr>
        <w:t>2</w:t>
      </w:r>
      <w:r w:rsidR="006C283A" w:rsidRPr="00834555">
        <w:rPr>
          <w:rFonts w:ascii="GHEA Grapalat" w:hAnsi="GHEA Grapalat" w:cs="Tahoma"/>
          <w:b/>
          <w:sz w:val="20"/>
        </w:rPr>
        <w:t xml:space="preserve"> </w:t>
      </w:r>
      <w:r w:rsidR="006C283A" w:rsidRPr="00834555">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006C283A" w:rsidRPr="00834555">
        <w:rPr>
          <w:rFonts w:ascii="GHEA Grapalat" w:hAnsi="GHEA Grapalat"/>
          <w:b/>
          <w:sz w:val="20"/>
          <w:szCs w:val="22"/>
          <w:lang w:val="hy-AM"/>
        </w:rPr>
        <w:t>2</w:t>
      </w:r>
      <w:r w:rsidR="006C283A" w:rsidRPr="00834555">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61322171" w14:textId="753F2ECF" w:rsidR="006C283A" w:rsidRPr="00834555" w:rsidRDefault="006C283A" w:rsidP="006C283A">
      <w:pPr>
        <w:jc w:val="both"/>
        <w:rPr>
          <w:rFonts w:ascii="GHEA Grapalat" w:hAnsi="GHEA Grapalat" w:cs="Tahoma"/>
          <w:sz w:val="20"/>
          <w:lang w:val="hy-AM"/>
        </w:rPr>
      </w:pPr>
      <w:r w:rsidRPr="00834555">
        <w:rPr>
          <w:rFonts w:ascii="GHEA Grapalat" w:hAnsi="GHEA Grapalat"/>
          <w:sz w:val="20"/>
          <w:lang w:val="hy-AM"/>
        </w:rPr>
        <w:t xml:space="preserve">  </w:t>
      </w:r>
      <w:r w:rsidR="00656939">
        <w:rPr>
          <w:rFonts w:ascii="GHEA Grapalat" w:hAnsi="GHEA Grapalat"/>
          <w:sz w:val="20"/>
          <w:lang w:val="hy-AM"/>
        </w:rPr>
        <w:tab/>
      </w:r>
      <w:r w:rsidRPr="00834555">
        <w:rPr>
          <w:rFonts w:ascii="GHEA Grapalat" w:hAnsi="GHEA Grapalat"/>
          <w:sz w:val="20"/>
          <w:lang w:val="hy-AM"/>
        </w:rPr>
        <w:t xml:space="preserve">  </w:t>
      </w:r>
      <w:r w:rsidRPr="00834555">
        <w:rPr>
          <w:rFonts w:ascii="GHEA Grapalat" w:hAnsi="GHEA Grapalat"/>
          <w:sz w:val="20"/>
          <w:szCs w:val="22"/>
          <w:lang w:val="hy-AM"/>
        </w:rPr>
        <w:t>1.3</w:t>
      </w:r>
      <w:r w:rsidRPr="00834555">
        <w:rPr>
          <w:rFonts w:ascii="GHEA Grapalat" w:hAnsi="GHEA Grapalat"/>
          <w:sz w:val="20"/>
          <w:lang w:val="hy-AM"/>
        </w:rPr>
        <w:t xml:space="preserve"> </w:t>
      </w:r>
      <w:r w:rsidRPr="00834555">
        <w:rPr>
          <w:rFonts w:ascii="GHEA Grapalat" w:hAnsi="GHEA Grapalat" w:cs="Sylfaen"/>
          <w:sz w:val="20"/>
          <w:lang w:val="hy-AM"/>
        </w:rPr>
        <w:t>Վաճառողը</w:t>
      </w:r>
      <w:r w:rsidRPr="00834555">
        <w:rPr>
          <w:rFonts w:ascii="GHEA Grapalat" w:hAnsi="GHEA Grapalat"/>
          <w:sz w:val="20"/>
          <w:lang w:val="hy-AM"/>
        </w:rPr>
        <w:t xml:space="preserve"> </w:t>
      </w:r>
      <w:r w:rsidRPr="00834555">
        <w:rPr>
          <w:rFonts w:ascii="GHEA Grapalat" w:hAnsi="GHEA Grapalat" w:cs="Sylfaen"/>
          <w:sz w:val="20"/>
          <w:lang w:val="hy-AM"/>
        </w:rPr>
        <w:t>Ապրանքը</w:t>
      </w:r>
      <w:r w:rsidRPr="00834555">
        <w:rPr>
          <w:rFonts w:ascii="GHEA Grapalat" w:hAnsi="GHEA Grapalat"/>
          <w:sz w:val="20"/>
          <w:lang w:val="hy-AM"/>
        </w:rPr>
        <w:t xml:space="preserve"> </w:t>
      </w:r>
      <w:r w:rsidRPr="00834555">
        <w:rPr>
          <w:rFonts w:ascii="GHEA Grapalat" w:hAnsi="GHEA Grapalat" w:cs="Sylfaen"/>
          <w:sz w:val="20"/>
          <w:lang w:val="hy-AM"/>
        </w:rPr>
        <w:t>հասցնում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sz w:val="20"/>
          <w:lang w:val="hy-AM"/>
        </w:rPr>
        <w:t>Գնորդի</w:t>
      </w:r>
      <w:r w:rsidRPr="00834555">
        <w:rPr>
          <w:rFonts w:ascii="GHEA Grapalat" w:hAnsi="GHEA Grapalat"/>
          <w:sz w:val="20"/>
          <w:lang w:val="hy-AM"/>
        </w:rPr>
        <w:t xml:space="preserve"> </w:t>
      </w:r>
      <w:r w:rsidRPr="00834555">
        <w:rPr>
          <w:rFonts w:ascii="GHEA Grapalat" w:hAnsi="GHEA Grapalat" w:cs="Sylfaen"/>
          <w:sz w:val="20"/>
          <w:lang w:val="hy-AM"/>
        </w:rPr>
        <w:t>պահեստ</w:t>
      </w:r>
      <w:r w:rsidRPr="00834555">
        <w:rPr>
          <w:rFonts w:ascii="GHEA Grapalat" w:hAnsi="GHEA Grapalat"/>
          <w:sz w:val="20"/>
          <w:lang w:val="hy-AM"/>
        </w:rPr>
        <w:t xml:space="preserve">, </w:t>
      </w:r>
      <w:r w:rsidRPr="00834555">
        <w:rPr>
          <w:rFonts w:ascii="GHEA Grapalat" w:hAnsi="GHEA Grapalat" w:cs="Sylfaen"/>
          <w:sz w:val="20"/>
          <w:lang w:val="hy-AM"/>
        </w:rPr>
        <w:t>որը</w:t>
      </w:r>
      <w:r w:rsidRPr="00834555">
        <w:rPr>
          <w:rFonts w:ascii="GHEA Grapalat" w:hAnsi="GHEA Grapalat"/>
          <w:sz w:val="20"/>
          <w:lang w:val="hy-AM"/>
        </w:rPr>
        <w:t xml:space="preserve"> </w:t>
      </w:r>
      <w:r w:rsidRPr="00834555">
        <w:rPr>
          <w:rFonts w:ascii="GHEA Grapalat" w:hAnsi="GHEA Grapalat" w:cs="Sylfaen"/>
          <w:sz w:val="20"/>
          <w:lang w:val="hy-AM"/>
        </w:rPr>
        <w:t>գտնվում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b/>
          <w:sz w:val="20"/>
          <w:lang w:val="hy-AM"/>
        </w:rPr>
        <w:t>ք</w:t>
      </w:r>
      <w:r w:rsidRPr="00834555">
        <w:rPr>
          <w:rFonts w:ascii="GHEA Grapalat" w:hAnsi="GHEA Grapalat"/>
          <w:b/>
          <w:sz w:val="20"/>
          <w:lang w:val="hy-AM"/>
        </w:rPr>
        <w:t xml:space="preserve">. </w:t>
      </w:r>
      <w:r w:rsidRPr="00834555">
        <w:rPr>
          <w:rFonts w:ascii="GHEA Grapalat" w:hAnsi="GHEA Grapalat" w:cs="Sylfaen"/>
          <w:b/>
          <w:sz w:val="20"/>
          <w:lang w:val="hy-AM"/>
        </w:rPr>
        <w:t>Երևան</w:t>
      </w:r>
      <w:r w:rsidRPr="00834555">
        <w:rPr>
          <w:rFonts w:ascii="GHEA Grapalat" w:hAnsi="GHEA Grapalat"/>
          <w:b/>
          <w:sz w:val="20"/>
          <w:lang w:val="hy-AM"/>
        </w:rPr>
        <w:t xml:space="preserve">, </w:t>
      </w:r>
      <w:r w:rsidRPr="00834555">
        <w:rPr>
          <w:rFonts w:ascii="GHEA Grapalat" w:hAnsi="GHEA Grapalat" w:cs="Sylfaen"/>
          <w:b/>
          <w:sz w:val="20"/>
          <w:lang w:val="hy-AM"/>
        </w:rPr>
        <w:t>Մասիսի</w:t>
      </w:r>
      <w:r w:rsidRPr="00834555">
        <w:rPr>
          <w:rFonts w:ascii="GHEA Grapalat" w:hAnsi="GHEA Grapalat"/>
          <w:b/>
          <w:sz w:val="20"/>
          <w:lang w:val="hy-AM"/>
        </w:rPr>
        <w:t xml:space="preserve"> 102 </w:t>
      </w:r>
      <w:r w:rsidRPr="00834555">
        <w:rPr>
          <w:rFonts w:ascii="GHEA Grapalat" w:hAnsi="GHEA Grapalat" w:cs="Sylfaen"/>
          <w:b/>
          <w:sz w:val="20"/>
          <w:lang w:val="hy-AM"/>
        </w:rPr>
        <w:t>հասցեում</w:t>
      </w:r>
      <w:r w:rsidRPr="00834555">
        <w:rPr>
          <w:rFonts w:ascii="GHEA Grapalat" w:hAnsi="GHEA Grapalat" w:cs="Tahoma"/>
          <w:sz w:val="20"/>
          <w:lang w:val="hy-AM"/>
        </w:rPr>
        <w:t>։</w:t>
      </w:r>
    </w:p>
    <w:p w14:paraId="707981DB" w14:textId="77777777" w:rsidR="00147DD7" w:rsidRPr="00AE2768" w:rsidRDefault="00147DD7" w:rsidP="00147DD7">
      <w:pPr>
        <w:ind w:firstLine="709"/>
        <w:jc w:val="both"/>
        <w:rPr>
          <w:rFonts w:ascii="GHEA Grapalat" w:hAnsi="GHEA Grapalat" w:cs="Times Armenian"/>
          <w:sz w:val="20"/>
          <w:lang w:val="hy-AM"/>
        </w:rPr>
      </w:pPr>
    </w:p>
    <w:p w14:paraId="6CB00B3A" w14:textId="77777777" w:rsidR="00642BF3" w:rsidRPr="00AE2768" w:rsidRDefault="00642BF3" w:rsidP="00642BF3">
      <w:pPr>
        <w:ind w:firstLine="709"/>
        <w:jc w:val="both"/>
        <w:rPr>
          <w:rFonts w:ascii="GHEA Grapalat" w:hAnsi="GHEA Grapalat" w:cs="Times Armenian"/>
          <w:sz w:val="20"/>
          <w:lang w:val="hy-AM"/>
        </w:rPr>
      </w:pPr>
    </w:p>
    <w:p w14:paraId="38AB9826"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29F8A8D2" w14:textId="77777777" w:rsidR="00642BF3" w:rsidRPr="00AE2768" w:rsidRDefault="00642BF3" w:rsidP="00656939">
      <w:pPr>
        <w:ind w:firstLine="708"/>
        <w:jc w:val="both"/>
        <w:rPr>
          <w:rFonts w:ascii="GHEA Grapalat" w:hAnsi="GHEA Grapalat"/>
          <w:b/>
          <w:sz w:val="20"/>
          <w:lang w:val="hy-AM"/>
        </w:rPr>
      </w:pPr>
      <w:r w:rsidRPr="00AE2768">
        <w:rPr>
          <w:rFonts w:ascii="GHEA Grapalat" w:hAnsi="GHEA Grapalat"/>
          <w:b/>
          <w:sz w:val="20"/>
          <w:lang w:val="hy-AM"/>
        </w:rPr>
        <w:t>2.1 Գնորդն իրավունք ունի`</w:t>
      </w:r>
    </w:p>
    <w:p w14:paraId="437150E9"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6D39E591"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28CD3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75563D7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8806FF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42554FFF"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5DEAB29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0FD32E1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39C084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03F5DF5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0A86B14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C4BB70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FB85C6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EBDE0B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562ABA3"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55F804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0BC90B7F"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CAC999"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10A4D0D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1DECB547" w14:textId="77777777" w:rsidR="00642BF3" w:rsidRPr="00AE2768" w:rsidRDefault="00642BF3" w:rsidP="00642BF3">
      <w:pPr>
        <w:tabs>
          <w:tab w:val="left" w:pos="720"/>
        </w:tabs>
        <w:ind w:firstLine="709"/>
        <w:jc w:val="both"/>
        <w:rPr>
          <w:rFonts w:ascii="GHEA Grapalat" w:hAnsi="GHEA Grapalat"/>
          <w:sz w:val="12"/>
          <w:szCs w:val="12"/>
          <w:lang w:val="hy-AM"/>
        </w:rPr>
      </w:pPr>
    </w:p>
    <w:p w14:paraId="1CF33139"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38B415A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FB049A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905F07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3E707F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12A009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365D450" w14:textId="77777777" w:rsidR="00642BF3" w:rsidRPr="00AE2768" w:rsidRDefault="00642BF3" w:rsidP="00642BF3">
      <w:pPr>
        <w:ind w:firstLine="709"/>
        <w:jc w:val="both"/>
        <w:rPr>
          <w:rFonts w:ascii="GHEA Grapalat" w:hAnsi="GHEA Grapalat"/>
          <w:sz w:val="20"/>
          <w:lang w:val="hy-AM"/>
        </w:rPr>
      </w:pPr>
    </w:p>
    <w:p w14:paraId="148EB5AA"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41DC01D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3040639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139455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D25D7E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FD85C5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1A5C0C1E" w14:textId="77777777" w:rsidR="00642BF3" w:rsidRPr="00AE2768" w:rsidRDefault="00642BF3" w:rsidP="00642BF3">
      <w:pPr>
        <w:ind w:firstLine="709"/>
        <w:jc w:val="both"/>
        <w:rPr>
          <w:rFonts w:ascii="GHEA Grapalat" w:hAnsi="GHEA Grapalat"/>
          <w:sz w:val="20"/>
          <w:lang w:val="hy-AM"/>
        </w:rPr>
      </w:pPr>
    </w:p>
    <w:p w14:paraId="58499471"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19D0A01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7399B76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B1D63E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618E500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BA14F4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666A05E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C70EC2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14:paraId="63202B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6444A65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38ADFCC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05C6EF02" w14:textId="77777777" w:rsidR="00642BF3" w:rsidRPr="00AE2768" w:rsidRDefault="00642BF3" w:rsidP="00642BF3">
      <w:pPr>
        <w:ind w:firstLine="709"/>
        <w:jc w:val="both"/>
        <w:rPr>
          <w:rFonts w:ascii="GHEA Grapalat" w:hAnsi="GHEA Grapalat"/>
          <w:lang w:val="hy-AM"/>
        </w:rPr>
      </w:pPr>
    </w:p>
    <w:p w14:paraId="3BCBC03F"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29B0449" w14:textId="77777777" w:rsidR="00642BF3" w:rsidRPr="00752623" w:rsidRDefault="00642BF3" w:rsidP="00642BF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2"/>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0001E5D" w14:textId="77777777" w:rsidR="00642BF3" w:rsidRPr="00A7209A" w:rsidRDefault="00642BF3" w:rsidP="00642BF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F99B850" w14:textId="77777777" w:rsidR="00642BF3" w:rsidRPr="00203C48" w:rsidRDefault="00642BF3" w:rsidP="00642BF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4740CFCC" w14:textId="77777777" w:rsidR="00642BF3" w:rsidRPr="002F58FE" w:rsidRDefault="00642BF3" w:rsidP="00642BF3">
      <w:pPr>
        <w:ind w:firstLine="709"/>
        <w:jc w:val="both"/>
        <w:rPr>
          <w:rFonts w:ascii="GHEA Grapalat" w:hAnsi="GHEA Grapalat"/>
          <w:b/>
          <w:sz w:val="20"/>
          <w:lang w:val="hy-AM"/>
        </w:rPr>
      </w:pPr>
    </w:p>
    <w:p w14:paraId="1C708CF8"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24DCC0FD" w14:textId="6C67532E" w:rsidR="00642BF3" w:rsidRPr="002F58FE" w:rsidRDefault="00642BF3" w:rsidP="00642BF3">
      <w:pPr>
        <w:ind w:firstLine="709"/>
        <w:jc w:val="both"/>
        <w:rPr>
          <w:rFonts w:ascii="GHEA Grapalat" w:hAnsi="GHEA Grapalat"/>
          <w:sz w:val="20"/>
          <w:lang w:val="hy-AM"/>
        </w:rPr>
      </w:pPr>
      <w:r w:rsidRPr="00AE2768">
        <w:rPr>
          <w:rFonts w:ascii="GHEA Grapalat" w:hAnsi="GHEA Grapalat"/>
          <w:sz w:val="20"/>
          <w:lang w:val="hy-AM"/>
        </w:rPr>
        <w:t>4.1 Վաճառո</w:t>
      </w:r>
      <w:r w:rsidR="00AB1008">
        <w:rPr>
          <w:rFonts w:ascii="GHEA Grapalat" w:hAnsi="GHEA Grapalat"/>
          <w:sz w:val="20"/>
          <w:lang w:val="hy-AM"/>
        </w:rPr>
        <w:t>ղը երաշխավորում է մատակարարված ա</w:t>
      </w:r>
      <w:r w:rsidRPr="00AE2768">
        <w:rPr>
          <w:rFonts w:ascii="GHEA Grapalat" w:hAnsi="GHEA Grapalat"/>
          <w:sz w:val="20"/>
          <w:lang w:val="hy-AM"/>
        </w:rPr>
        <w:t>պրանքի որակի համապատասխանությունը պետական ստանդարտի պահանջներին։</w:t>
      </w:r>
      <w:r w:rsidRPr="002F58FE">
        <w:rPr>
          <w:rFonts w:ascii="GHEA Grapalat" w:hAnsi="GHEA Grapalat"/>
          <w:sz w:val="20"/>
          <w:lang w:val="hy-AM"/>
        </w:rPr>
        <w:t xml:space="preserve"> </w:t>
      </w:r>
    </w:p>
    <w:p w14:paraId="43E47AE8" w14:textId="77777777" w:rsidR="00642BF3" w:rsidRPr="00AE2768" w:rsidRDefault="00642BF3" w:rsidP="00642BF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3"/>
      </w:r>
    </w:p>
    <w:p w14:paraId="2F4BFDAF" w14:textId="77777777" w:rsidR="00642BF3" w:rsidRPr="00AE2768" w:rsidRDefault="00642BF3" w:rsidP="00642BF3">
      <w:pPr>
        <w:ind w:firstLine="709"/>
        <w:jc w:val="both"/>
        <w:rPr>
          <w:rFonts w:ascii="GHEA Grapalat" w:hAnsi="GHEA Grapalat"/>
          <w:sz w:val="20"/>
          <w:lang w:val="hy-AM"/>
        </w:rPr>
      </w:pPr>
    </w:p>
    <w:p w14:paraId="114FEF87"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2A4D66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8C2D8E8" w14:textId="77777777" w:rsidR="00642BF3" w:rsidRPr="00AE2768" w:rsidRDefault="00642BF3" w:rsidP="00642BF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760816CB"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F5F53C5"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71D874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2DC93E7" w14:textId="77777777" w:rsidR="00642BF3" w:rsidRPr="00AE2768" w:rsidRDefault="00642BF3" w:rsidP="00642BF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22D35F"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0A139DCF" w14:textId="77777777" w:rsidR="00642BF3" w:rsidRPr="00AE2768" w:rsidRDefault="00642BF3" w:rsidP="00642BF3">
      <w:pPr>
        <w:ind w:firstLine="720"/>
        <w:jc w:val="both"/>
        <w:rPr>
          <w:rFonts w:ascii="GHEA Grapalat" w:hAnsi="GHEA Grapalat" w:cs="Sylfaen"/>
          <w:sz w:val="20"/>
          <w:lang w:val="hy-AM"/>
        </w:rPr>
      </w:pPr>
    </w:p>
    <w:p w14:paraId="2D99CDD1"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lastRenderedPageBreak/>
        <w:t>6. ԿՈՂՄԵՐԻ ՊԱՏԱՍԽԱՆԱՏՎՈՒԹՅՈՒՆԸ</w:t>
      </w:r>
    </w:p>
    <w:p w14:paraId="0079869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12C58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2D5EECD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4"/>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DB05D2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1F37138" w14:textId="357CED09"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 xml:space="preserve">(զրո ամբողջ հինգ </w:t>
      </w:r>
      <w:r w:rsidR="00EE631A">
        <w:rPr>
          <w:rFonts w:ascii="GHEA Grapalat" w:hAnsi="GHEA Grapalat" w:cs="Sylfaen"/>
          <w:sz w:val="20"/>
          <w:lang w:val="hy-AM"/>
        </w:rPr>
        <w:t>հարյուրե</w:t>
      </w:r>
      <w:r w:rsidRPr="00AE2768">
        <w:rPr>
          <w:rFonts w:ascii="GHEA Grapalat" w:hAnsi="GHEA Grapalat" w:cs="Sylfaen"/>
          <w:sz w:val="20"/>
          <w:lang w:val="hy-AM"/>
        </w:rPr>
        <w:t>րորդական) տոկոսի</w:t>
      </w:r>
      <w:r w:rsidRPr="00AE2768">
        <w:rPr>
          <w:rFonts w:ascii="GHEA Grapalat" w:hAnsi="GHEA Grapalat"/>
          <w:sz w:val="20"/>
          <w:lang w:val="hy-AM"/>
        </w:rPr>
        <w:t xml:space="preserve">  չափով։</w:t>
      </w:r>
    </w:p>
    <w:p w14:paraId="534B646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E58D02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36ACEF" w14:textId="77777777" w:rsidR="00642BF3" w:rsidRPr="00AE2768" w:rsidRDefault="00642BF3" w:rsidP="00642BF3">
      <w:pPr>
        <w:ind w:firstLine="709"/>
        <w:jc w:val="both"/>
        <w:rPr>
          <w:rFonts w:ascii="GHEA Grapalat" w:hAnsi="GHEA Grapalat"/>
          <w:sz w:val="20"/>
          <w:lang w:val="hy-AM"/>
        </w:rPr>
      </w:pPr>
    </w:p>
    <w:p w14:paraId="4C94FFDA"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0B281C6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CD73560" w14:textId="77777777" w:rsidR="00642BF3" w:rsidRPr="00AE2768" w:rsidRDefault="00642BF3" w:rsidP="00642BF3">
      <w:pPr>
        <w:ind w:firstLine="709"/>
        <w:jc w:val="both"/>
        <w:rPr>
          <w:rFonts w:ascii="GHEA Grapalat" w:hAnsi="GHEA Grapalat"/>
          <w:sz w:val="20"/>
          <w:lang w:val="hy-AM"/>
        </w:rPr>
      </w:pPr>
    </w:p>
    <w:p w14:paraId="07276B10" w14:textId="77777777" w:rsidR="00642BF3" w:rsidRPr="001E680E" w:rsidRDefault="00642BF3" w:rsidP="00642BF3">
      <w:pPr>
        <w:ind w:firstLine="709"/>
        <w:jc w:val="center"/>
        <w:rPr>
          <w:rFonts w:ascii="GHEA Grapalat" w:hAnsi="GHEA Grapalat"/>
          <w:b/>
          <w:sz w:val="20"/>
          <w:lang w:val="hy-AM"/>
        </w:rPr>
      </w:pPr>
      <w:r w:rsidRPr="001E680E">
        <w:rPr>
          <w:rFonts w:ascii="GHEA Grapalat" w:hAnsi="GHEA Grapalat"/>
          <w:b/>
          <w:sz w:val="20"/>
          <w:lang w:val="hy-AM"/>
        </w:rPr>
        <w:t>8. ԱՅԼ ՊԱՅՄԱՆՆԵՐ</w:t>
      </w:r>
    </w:p>
    <w:p w14:paraId="7E13BA4A" w14:textId="3C6F0BF4" w:rsidR="00850578" w:rsidRPr="00BD6A13" w:rsidRDefault="00850578" w:rsidP="00850578">
      <w:pPr>
        <w:tabs>
          <w:tab w:val="left" w:pos="1276"/>
        </w:tabs>
        <w:ind w:firstLine="720"/>
        <w:jc w:val="both"/>
        <w:rPr>
          <w:rFonts w:ascii="GHEA Grapalat" w:hAnsi="GHEA Grapalat" w:cs="Sylfaen"/>
          <w:sz w:val="20"/>
          <w:szCs w:val="20"/>
          <w:lang w:val="hy-AM"/>
        </w:rPr>
      </w:pPr>
      <w:r w:rsidRPr="001E680E">
        <w:rPr>
          <w:rFonts w:ascii="GHEA Grapalat" w:hAnsi="GHEA Grapalat" w:cs="Sylfaen"/>
          <w:sz w:val="20"/>
          <w:lang w:val="hy-AM"/>
        </w:rPr>
        <w:t>8.</w:t>
      </w:r>
      <w:r w:rsidRPr="00BD6A13">
        <w:rPr>
          <w:rFonts w:ascii="GHEA Grapalat" w:hAnsi="GHEA Grapalat" w:cs="Sylfaen"/>
          <w:sz w:val="20"/>
          <w:szCs w:val="20"/>
          <w:lang w:val="hy-AM"/>
        </w:rPr>
        <w:t>1 Պայմանագիրն ուժի մեջ է մտնում Կողմերի ստորագրման պահից և գործում է մինչև 202</w:t>
      </w:r>
      <w:r w:rsidR="00ED75AE" w:rsidRPr="00D408F1">
        <w:rPr>
          <w:rFonts w:ascii="GHEA Grapalat" w:hAnsi="GHEA Grapalat" w:cs="Sylfaen"/>
          <w:sz w:val="20"/>
          <w:szCs w:val="20"/>
          <w:lang w:val="hy-AM"/>
        </w:rPr>
        <w:t>6</w:t>
      </w:r>
      <w:r w:rsidRPr="00BD6A13">
        <w:rPr>
          <w:rFonts w:ascii="GHEA Grapalat" w:hAnsi="GHEA Grapalat" w:cs="Sylfaen"/>
          <w:sz w:val="20"/>
          <w:szCs w:val="20"/>
          <w:lang w:val="hy-AM"/>
        </w:rPr>
        <w:t>թ-ի դեկտեմբերի 30-ը կամ մինչև կողմերի Պայմանագրով ստանձնած պարտավորությունների ողջ ծավալով կատարումը, բայց ոչ ուշ, քան 202</w:t>
      </w:r>
      <w:r w:rsidR="00ED75AE" w:rsidRPr="00D408F1">
        <w:rPr>
          <w:rFonts w:ascii="GHEA Grapalat" w:hAnsi="GHEA Grapalat" w:cs="Sylfaen"/>
          <w:sz w:val="20"/>
          <w:szCs w:val="20"/>
          <w:lang w:val="hy-AM"/>
        </w:rPr>
        <w:t>7</w:t>
      </w:r>
      <w:r w:rsidRPr="00BD6A13">
        <w:rPr>
          <w:rFonts w:ascii="GHEA Grapalat" w:hAnsi="GHEA Grapalat" w:cs="Sylfaen"/>
          <w:sz w:val="20"/>
          <w:szCs w:val="20"/>
          <w:lang w:val="hy-AM"/>
        </w:rPr>
        <w:t xml:space="preserve"> թվականի հունվարի 31-ը։ </w:t>
      </w:r>
    </w:p>
    <w:p w14:paraId="55DEB599" w14:textId="75A75F25" w:rsidR="00850578" w:rsidRPr="00BD6A13" w:rsidRDefault="00850578" w:rsidP="00850578">
      <w:pPr>
        <w:tabs>
          <w:tab w:val="left" w:pos="1276"/>
        </w:tabs>
        <w:ind w:firstLine="720"/>
        <w:jc w:val="both"/>
        <w:rPr>
          <w:rFonts w:ascii="GHEA Grapalat" w:hAnsi="GHEA Grapalat" w:cs="Sylfaen"/>
          <w:b/>
          <w:sz w:val="20"/>
          <w:szCs w:val="20"/>
          <w:lang w:val="hy-AM"/>
        </w:rPr>
      </w:pPr>
      <w:r w:rsidRPr="00BD6A13">
        <w:rPr>
          <w:rStyle w:val="FootnoteReference"/>
          <w:rFonts w:ascii="GHEA Grapalat" w:hAnsi="GHEA Grapalat" w:cs="Sylfaen"/>
          <w:color w:val="FFFFFF"/>
          <w:sz w:val="20"/>
          <w:szCs w:val="20"/>
          <w:lang w:val="hy-AM"/>
        </w:rPr>
        <w:footnoteReference w:id="15"/>
      </w:r>
      <w:r w:rsidRPr="00BD6A13">
        <w:rPr>
          <w:rFonts w:ascii="GHEA Grapalat" w:hAnsi="GHEA Grapalat" w:cs="Sylfaen"/>
          <w:b/>
          <w:sz w:val="20"/>
          <w:szCs w:val="20"/>
          <w:lang w:val="hy-AM"/>
        </w:rPr>
        <w:t>8.1.1  Պայմանագրով նախատեսված չափաբաժինը և դրանով սահմանված քանակները և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w:t>
      </w:r>
      <w:r w:rsidR="00ED75AE" w:rsidRPr="00D408F1">
        <w:rPr>
          <w:rFonts w:ascii="GHEA Grapalat" w:hAnsi="GHEA Grapalat" w:cs="Sylfaen"/>
          <w:b/>
          <w:sz w:val="20"/>
          <w:szCs w:val="20"/>
          <w:lang w:val="hy-AM"/>
        </w:rPr>
        <w:t>7</w:t>
      </w:r>
      <w:r w:rsidRPr="00BD6A13">
        <w:rPr>
          <w:rFonts w:ascii="GHEA Grapalat" w:hAnsi="GHEA Grapalat" w:cs="Sylfaen"/>
          <w:b/>
          <w:sz w:val="20"/>
          <w:szCs w:val="20"/>
          <w:lang w:val="hy-AM"/>
        </w:rPr>
        <w:t xml:space="preserve"> թ.-նի հունվարի 31-ը:</w:t>
      </w:r>
    </w:p>
    <w:p w14:paraId="50C4A5AF" w14:textId="77777777" w:rsidR="00642BF3" w:rsidRPr="001E680E" w:rsidRDefault="00642BF3" w:rsidP="00642BF3">
      <w:pPr>
        <w:tabs>
          <w:tab w:val="left" w:pos="1276"/>
        </w:tabs>
        <w:ind w:firstLine="720"/>
        <w:jc w:val="both"/>
        <w:rPr>
          <w:rFonts w:ascii="GHEA Grapalat" w:hAnsi="GHEA Grapalat" w:cs="Sylfaen"/>
          <w:sz w:val="20"/>
          <w:lang w:val="hy-AM"/>
        </w:rPr>
      </w:pPr>
      <w:r w:rsidRPr="001E680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3151739" w14:textId="77777777" w:rsidR="00642BF3" w:rsidRPr="00AE2768" w:rsidRDefault="00642BF3" w:rsidP="00642BF3">
      <w:pPr>
        <w:shd w:val="clear" w:color="auto" w:fill="FFFFFF"/>
        <w:ind w:firstLine="720"/>
        <w:jc w:val="both"/>
        <w:rPr>
          <w:rFonts w:ascii="GHEA Grapalat" w:hAnsi="GHEA Grapalat"/>
          <w:color w:val="000000"/>
          <w:lang w:val="hy-AM"/>
        </w:rPr>
      </w:pPr>
      <w:r w:rsidRPr="001E680E">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w:t>
      </w:r>
      <w:r w:rsidRPr="001E680E">
        <w:rPr>
          <w:rFonts w:ascii="GHEA Grapalat" w:hAnsi="GHEA Grapalat" w:cs="Sylfaen"/>
          <w:sz w:val="20"/>
          <w:lang w:val="hy-AM"/>
        </w:rPr>
        <w:lastRenderedPageBreak/>
        <w:t>Վաճառողը ներկայացրել է կեղծ փաստաթղթեր (տեղեկություններ և տվյալներ), կամ վերջինիս ընտրված</w:t>
      </w:r>
      <w:r w:rsidRPr="00AE2768">
        <w:rPr>
          <w:rFonts w:ascii="GHEA Grapalat" w:hAnsi="GHEA Grapalat" w:cs="Sylfaen"/>
          <w:sz w:val="20"/>
          <w:lang w:val="hy-AM"/>
        </w:rPr>
        <w:t xml:space="preserve">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7B28A7B7"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1B718A8"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839C491"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B36B8DA" w14:textId="77777777" w:rsidR="00642BF3" w:rsidRPr="00AE2768" w:rsidRDefault="00642BF3" w:rsidP="00642BF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D5E7CA8" w14:textId="77777777" w:rsidR="00642BF3" w:rsidRPr="00AE2768" w:rsidRDefault="00642BF3" w:rsidP="00642BF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1CE0FD71"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E67ABA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6"/>
      </w:r>
    </w:p>
    <w:p w14:paraId="6A31B43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7"/>
      </w:r>
    </w:p>
    <w:p w14:paraId="0FDC380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0E5EB419" w14:textId="77777777" w:rsidR="00642BF3" w:rsidRPr="00AE2768" w:rsidRDefault="00642BF3" w:rsidP="00642BF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22FDC1A" w14:textId="77777777" w:rsidR="00642BF3" w:rsidRPr="00AE2768" w:rsidRDefault="00642BF3" w:rsidP="00642BF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11BB40D"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ED7320F"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6"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6"/>
      <w:r w:rsidRPr="00AE2768">
        <w:rPr>
          <w:rFonts w:ascii="GHEA Grapalat" w:hAnsi="GHEA Grapalat"/>
          <w:sz w:val="20"/>
          <w:szCs w:val="20"/>
          <w:lang w:val="hy-AM" w:eastAsia="ru-RU"/>
        </w:rPr>
        <w:t xml:space="preserve">   </w:t>
      </w:r>
    </w:p>
    <w:p w14:paraId="20A85366" w14:textId="77777777" w:rsidR="00642BF3" w:rsidRPr="00E979A6" w:rsidRDefault="00642BF3" w:rsidP="00642BF3">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Pr="00BB5CBA">
        <w:rPr>
          <w:rFonts w:ascii="GHEA Grapalat" w:hAnsi="GHEA Grapalat"/>
          <w:sz w:val="20"/>
          <w:szCs w:val="20"/>
          <w:lang w:val="hy-AM" w:eastAsia="ru-RU"/>
        </w:rPr>
        <w:t>բանկին վճարման հանձնարարական տալու</w:t>
      </w:r>
      <w:r w:rsidRPr="008C6ADB">
        <w:rPr>
          <w:rFonts w:ascii="GHEA Grapalat" w:hAnsi="GHEA Grapalat"/>
          <w:sz w:val="20"/>
          <w:szCs w:val="20"/>
          <w:lang w:val="hy-AM" w:eastAsia="ru-RU"/>
        </w:rPr>
        <w:t xml:space="preserve"> օրվան նախորդող օրը</w:t>
      </w:r>
      <w:r w:rsidRPr="00E979A6">
        <w:rPr>
          <w:rFonts w:ascii="GHEA Grapalat" w:hAnsi="GHEA Grapalat"/>
          <w:sz w:val="20"/>
          <w:szCs w:val="20"/>
          <w:lang w:val="hy-AM" w:eastAsia="ru-RU"/>
        </w:rPr>
        <w:t>:</w:t>
      </w:r>
    </w:p>
    <w:p w14:paraId="749443E6"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3</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FDB235"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w:t>
      </w:r>
      <w:r w:rsidRPr="00E979A6">
        <w:rPr>
          <w:rFonts w:ascii="GHEA Grapalat" w:hAnsi="GHEA Grapalat"/>
          <w:sz w:val="20"/>
          <w:szCs w:val="20"/>
          <w:lang w:val="hy-AM" w:eastAsia="ru-RU"/>
        </w:rPr>
        <w:t>4</w:t>
      </w:r>
      <w:r w:rsidRPr="00AE276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B20C0B">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N 3.1 </w:t>
      </w:r>
      <w:r w:rsidRPr="00B20C0B">
        <w:rPr>
          <w:rFonts w:ascii="GHEA Grapalat" w:hAnsi="GHEA Grapalat"/>
          <w:sz w:val="20"/>
          <w:szCs w:val="20"/>
          <w:lang w:val="hy-AM" w:eastAsia="ru-RU"/>
        </w:rPr>
        <w:t xml:space="preserve">և </w:t>
      </w:r>
      <w:r>
        <w:rPr>
          <w:rFonts w:ascii="GHEA Grapalat" w:hAnsi="GHEA Grapalat"/>
          <w:sz w:val="20"/>
          <w:szCs w:val="20"/>
          <w:lang w:val="hy-AM" w:eastAsia="ru-RU"/>
        </w:rPr>
        <w:t xml:space="preserve">N 4 </w:t>
      </w:r>
      <w:r w:rsidRPr="00AE2768">
        <w:rPr>
          <w:rFonts w:ascii="GHEA Grapalat" w:hAnsi="GHEA Grapalat"/>
          <w:sz w:val="20"/>
          <w:szCs w:val="20"/>
          <w:lang w:val="hy-AM" w:eastAsia="ru-RU"/>
        </w:rPr>
        <w:t>հավելվածները, համարվում են պայմանագրի անբաժանելի մասը։</w:t>
      </w:r>
    </w:p>
    <w:p w14:paraId="7DAA8B91"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5</w:t>
      </w:r>
      <w:r w:rsidRPr="00AE276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2B944AC" w14:textId="0DCC7C59" w:rsidR="00642BF3" w:rsidRPr="00FD59FC" w:rsidRDefault="00642BF3" w:rsidP="00642BF3">
      <w:pPr>
        <w:ind w:firstLine="567"/>
        <w:jc w:val="both"/>
        <w:rPr>
          <w:rFonts w:ascii="GHEA Grapalat" w:hAnsi="GHEA Grapalat"/>
          <w:b/>
          <w:sz w:val="20"/>
          <w:szCs w:val="20"/>
          <w:lang w:val="hy-AM" w:eastAsia="ru-RU"/>
        </w:rPr>
      </w:pPr>
      <w:r>
        <w:rPr>
          <w:rFonts w:ascii="GHEA Grapalat" w:hAnsi="GHEA Grapalat"/>
          <w:b/>
          <w:sz w:val="20"/>
          <w:szCs w:val="20"/>
          <w:lang w:val="hy-AM" w:eastAsia="ru-RU"/>
        </w:rPr>
        <w:t>8.16</w:t>
      </w:r>
      <w:r w:rsidRPr="00FD59FC">
        <w:rPr>
          <w:rFonts w:ascii="GHEA Grapalat" w:hAnsi="GHEA Grapalat"/>
          <w:b/>
          <w:sz w:val="20"/>
          <w:szCs w:val="20"/>
          <w:lang w:val="hy-AM" w:eastAsia="ru-RU"/>
        </w:rPr>
        <w:t xml:space="preserve"> </w:t>
      </w:r>
      <w:r w:rsidRPr="005529E0">
        <w:rPr>
          <w:rFonts w:ascii="GHEA Grapalat" w:hAnsi="GHEA Grapalat"/>
          <w:b/>
          <w:sz w:val="20"/>
          <w:szCs w:val="20"/>
          <w:lang w:val="hy-AM" w:eastAsia="ru-RU"/>
        </w:rPr>
        <w:t xml:space="preserve">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w:t>
      </w:r>
      <w:r w:rsidR="006F5292">
        <w:rPr>
          <w:rFonts w:ascii="GHEA Grapalat" w:hAnsi="GHEA Grapalat"/>
          <w:b/>
          <w:sz w:val="20"/>
          <w:szCs w:val="20"/>
          <w:lang w:val="hy-AM" w:eastAsia="ru-RU"/>
        </w:rPr>
        <w:t>ծանուցումը ստանալու օրվանից տասն</w:t>
      </w:r>
      <w:r w:rsidRPr="005529E0">
        <w:rPr>
          <w:rFonts w:ascii="GHEA Grapalat" w:hAnsi="GHEA Grapalat"/>
          <w:b/>
          <w:sz w:val="20"/>
          <w:szCs w:val="20"/>
          <w:lang w:val="hy-AM" w:eastAsia="ru-RU"/>
        </w:rPr>
        <w:t xml:space="preserve">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18"/>
      </w:r>
    </w:p>
    <w:p w14:paraId="21BDB0BB" w14:textId="77777777" w:rsidR="0063504B" w:rsidRDefault="0063504B" w:rsidP="00642BF3">
      <w:pPr>
        <w:jc w:val="both"/>
        <w:rPr>
          <w:rFonts w:ascii="GHEA Grapalat" w:hAnsi="GHEA Grapalat"/>
          <w:b/>
          <w:sz w:val="20"/>
          <w:lang w:val="hy-AM"/>
        </w:rPr>
      </w:pPr>
    </w:p>
    <w:p w14:paraId="72A9AC15" w14:textId="77777777" w:rsidR="00642BF3" w:rsidRPr="00492BFC" w:rsidRDefault="00642BF3" w:rsidP="00642BF3">
      <w:pPr>
        <w:jc w:val="both"/>
        <w:rPr>
          <w:rFonts w:ascii="GHEA Grapalat" w:hAnsi="GHEA Grapalat"/>
          <w:b/>
          <w:sz w:val="20"/>
          <w:lang w:val="hy-AM"/>
        </w:rPr>
      </w:pPr>
      <w:r>
        <w:rPr>
          <w:rFonts w:ascii="GHEA Grapalat" w:hAnsi="GHEA Grapalat"/>
          <w:b/>
          <w:sz w:val="20"/>
          <w:lang w:val="hy-AM"/>
        </w:rPr>
        <w:t>9</w:t>
      </w:r>
      <w:r>
        <w:rPr>
          <w:rFonts w:ascii="Cambria Math" w:hAnsi="Cambria Math" w:cs="Cambria Math"/>
          <w:b/>
          <w:sz w:val="20"/>
          <w:lang w:val="hy-AM"/>
        </w:rPr>
        <w:t>․</w:t>
      </w:r>
      <w:r>
        <w:rPr>
          <w:rFonts w:ascii="GHEA Grapalat" w:hAnsi="GHEA Grapalat"/>
          <w:b/>
          <w:sz w:val="20"/>
          <w:lang w:val="hy-AM"/>
        </w:rPr>
        <w:t xml:space="preserve"> </w:t>
      </w:r>
      <w:r w:rsidRPr="00492BFC">
        <w:rPr>
          <w:rFonts w:ascii="GHEA Grapalat" w:hAnsi="GHEA Grapalat"/>
          <w:b/>
          <w:sz w:val="20"/>
          <w:lang w:val="hy-AM"/>
        </w:rPr>
        <w:t>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642BF3" w:rsidRPr="0032359C" w14:paraId="41D07B22" w14:textId="77777777" w:rsidTr="00642BF3">
        <w:trPr>
          <w:trHeight w:val="3107"/>
          <w:jc w:val="center"/>
        </w:trPr>
        <w:tc>
          <w:tcPr>
            <w:tcW w:w="4935" w:type="dxa"/>
          </w:tcPr>
          <w:p w14:paraId="3B38B6C6" w14:textId="77777777" w:rsidR="0063504B" w:rsidRDefault="0063504B" w:rsidP="00642BF3">
            <w:pPr>
              <w:jc w:val="center"/>
              <w:rPr>
                <w:rFonts w:ascii="GHEA Grapalat" w:hAnsi="GHEA Grapalat" w:cs="Sylfaen"/>
                <w:b/>
                <w:bCs/>
                <w:sz w:val="22"/>
                <w:szCs w:val="22"/>
                <w:lang w:val="pt-BR"/>
              </w:rPr>
            </w:pPr>
          </w:p>
          <w:p w14:paraId="60E7D871"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b/>
                <w:bCs/>
                <w:sz w:val="22"/>
                <w:szCs w:val="22"/>
                <w:lang w:val="pt-BR"/>
              </w:rPr>
              <w:t>ՎԱՃԱՌՈՂ</w:t>
            </w:r>
          </w:p>
          <w:p w14:paraId="396740E4" w14:textId="77777777" w:rsidR="00642BF3" w:rsidRPr="0032359C" w:rsidRDefault="00642BF3" w:rsidP="00642BF3">
            <w:pPr>
              <w:jc w:val="center"/>
              <w:rPr>
                <w:rFonts w:ascii="GHEA Grapalat" w:hAnsi="GHEA Grapalat"/>
                <w:sz w:val="22"/>
                <w:szCs w:val="22"/>
                <w:lang w:val="hy-AM"/>
              </w:rPr>
            </w:pPr>
          </w:p>
          <w:p w14:paraId="49313C80" w14:textId="77777777" w:rsidR="00642BF3" w:rsidRPr="0032359C" w:rsidRDefault="00642BF3" w:rsidP="00642BF3">
            <w:pPr>
              <w:jc w:val="center"/>
              <w:rPr>
                <w:rFonts w:ascii="GHEA Grapalat" w:hAnsi="GHEA Grapalat"/>
                <w:sz w:val="22"/>
                <w:szCs w:val="22"/>
                <w:lang w:val="hy-AM"/>
              </w:rPr>
            </w:pPr>
          </w:p>
          <w:p w14:paraId="00EAD3E5" w14:textId="77777777" w:rsidR="00642BF3" w:rsidRPr="0032359C" w:rsidRDefault="00642BF3" w:rsidP="00642BF3">
            <w:pPr>
              <w:jc w:val="center"/>
              <w:rPr>
                <w:rFonts w:ascii="GHEA Grapalat" w:hAnsi="GHEA Grapalat"/>
                <w:sz w:val="22"/>
                <w:szCs w:val="22"/>
                <w:lang w:val="hy-AM"/>
              </w:rPr>
            </w:pPr>
          </w:p>
          <w:p w14:paraId="4BCFA00E" w14:textId="27AF2524" w:rsidR="00642BF3" w:rsidRPr="0032359C" w:rsidRDefault="00642BF3" w:rsidP="00642BF3">
            <w:pPr>
              <w:rPr>
                <w:rFonts w:ascii="GHEA Grapalat" w:hAnsi="GHEA Grapalat"/>
                <w:sz w:val="22"/>
                <w:szCs w:val="22"/>
                <w:lang w:val="hy-AM"/>
              </w:rPr>
            </w:pPr>
            <w:r w:rsidRPr="0032359C">
              <w:rPr>
                <w:rFonts w:ascii="GHEA Grapalat" w:hAnsi="GHEA Grapalat" w:cs="Sylfaen"/>
                <w:bCs/>
                <w:sz w:val="22"/>
                <w:szCs w:val="22"/>
                <w:lang w:val="hy-AM"/>
              </w:rPr>
              <w:t xml:space="preserve">       </w:t>
            </w:r>
            <w:r w:rsidR="0032359C">
              <w:rPr>
                <w:rFonts w:ascii="GHEA Grapalat" w:hAnsi="GHEA Grapalat" w:cs="Sylfaen"/>
                <w:bCs/>
                <w:sz w:val="22"/>
                <w:szCs w:val="22"/>
                <w:lang w:val="hy-AM"/>
              </w:rPr>
              <w:t>Էլ․ փոստ՝</w:t>
            </w:r>
          </w:p>
          <w:p w14:paraId="773C04D6" w14:textId="77777777" w:rsidR="00642BF3" w:rsidRPr="0032359C" w:rsidRDefault="00642BF3" w:rsidP="00642BF3">
            <w:pPr>
              <w:jc w:val="center"/>
              <w:rPr>
                <w:rFonts w:ascii="GHEA Grapalat" w:hAnsi="GHEA Grapalat"/>
                <w:sz w:val="22"/>
                <w:szCs w:val="22"/>
                <w:lang w:val="hy-AM"/>
              </w:rPr>
            </w:pPr>
          </w:p>
          <w:p w14:paraId="5492838C" w14:textId="77777777" w:rsidR="00642BF3" w:rsidRPr="0032359C" w:rsidRDefault="00642BF3" w:rsidP="00642BF3">
            <w:pPr>
              <w:jc w:val="center"/>
              <w:rPr>
                <w:rFonts w:ascii="GHEA Grapalat" w:hAnsi="GHEA Grapalat"/>
                <w:sz w:val="22"/>
                <w:szCs w:val="22"/>
                <w:lang w:val="hy-AM"/>
              </w:rPr>
            </w:pPr>
          </w:p>
          <w:p w14:paraId="13CD6ACD"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4A870540"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38E14CBB"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p>
        </w:tc>
        <w:tc>
          <w:tcPr>
            <w:tcW w:w="519" w:type="dxa"/>
          </w:tcPr>
          <w:p w14:paraId="36496BAA" w14:textId="77777777" w:rsidR="00642BF3" w:rsidRPr="0032359C" w:rsidRDefault="00642BF3" w:rsidP="00642BF3">
            <w:pPr>
              <w:jc w:val="center"/>
              <w:rPr>
                <w:rFonts w:ascii="GHEA Grapalat" w:hAnsi="GHEA Grapalat"/>
                <w:sz w:val="22"/>
                <w:szCs w:val="22"/>
                <w:lang w:val="hy-AM"/>
              </w:rPr>
            </w:pPr>
          </w:p>
        </w:tc>
        <w:tc>
          <w:tcPr>
            <w:tcW w:w="4959" w:type="dxa"/>
          </w:tcPr>
          <w:p w14:paraId="09C88C3F" w14:textId="77777777" w:rsidR="0063504B" w:rsidRDefault="00642BF3" w:rsidP="00642BF3">
            <w:pP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39B42868" w14:textId="6BE2B1E1" w:rsidR="00642BF3" w:rsidRPr="0032359C" w:rsidRDefault="00642BF3" w:rsidP="0063504B">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ԳՆՈՐԴ</w:t>
            </w:r>
          </w:p>
          <w:p w14:paraId="4F7EFAD7" w14:textId="11992C9B" w:rsidR="00642BF3" w:rsidRPr="0032359C" w:rsidRDefault="0032359C" w:rsidP="00642BF3">
            <w:pPr>
              <w:jc w:val="center"/>
              <w:rPr>
                <w:rFonts w:ascii="GHEA Grapalat" w:hAnsi="GHEA Grapalat" w:cs="Sylfaen"/>
                <w:b/>
                <w:bCs/>
                <w:sz w:val="22"/>
                <w:szCs w:val="22"/>
                <w:lang w:val="hy-AM"/>
              </w:rPr>
            </w:pP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Երքաղլույս</w:t>
            </w: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 xml:space="preserve"> ՓԲԸ</w:t>
            </w:r>
          </w:p>
          <w:p w14:paraId="5569FAD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ք. Երևան, Բուզանդի 1/4,  Կոմիտաս 28                  </w:t>
            </w:r>
          </w:p>
          <w:p w14:paraId="5DCA2503"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ԱՐԱՐԱՏԲԱՆԿ ԲԲԸ</w:t>
            </w:r>
          </w:p>
          <w:p w14:paraId="2EFAC26D"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    Հ/Հ 1510004597930100,  ՀՎՀՀ  02504913</w:t>
            </w:r>
          </w:p>
          <w:p w14:paraId="65019D5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էլ. փոստ   yerqaxluys@yerevan.am,    </w:t>
            </w:r>
          </w:p>
          <w:p w14:paraId="09FF342F" w14:textId="77777777" w:rsidR="00642BF3" w:rsidRPr="0032359C" w:rsidRDefault="00642BF3" w:rsidP="00642BF3">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1E81AD6B" w14:textId="77777777" w:rsidR="00642BF3" w:rsidRPr="0032359C" w:rsidRDefault="00642BF3" w:rsidP="00642BF3">
            <w:pPr>
              <w:jc w:val="center"/>
              <w:rPr>
                <w:rFonts w:ascii="GHEA Grapalat" w:hAnsi="GHEA Grapalat" w:cs="Sylfaen"/>
                <w:b/>
                <w:bCs/>
                <w:sz w:val="22"/>
                <w:szCs w:val="22"/>
                <w:lang w:val="hy-AM"/>
              </w:rPr>
            </w:pPr>
          </w:p>
          <w:p w14:paraId="6FE69A24"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7CB440B9"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2A23FDE8" w14:textId="77777777" w:rsidR="00642BF3" w:rsidRPr="0032359C" w:rsidRDefault="00642BF3" w:rsidP="00642BF3">
            <w:pPr>
              <w:jc w:val="center"/>
              <w:rPr>
                <w:rFonts w:ascii="GHEA Grapalat" w:hAnsi="GHEA Grapalat"/>
                <w:sz w:val="22"/>
                <w:szCs w:val="22"/>
                <w:lang w:val="ru-RU"/>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r w:rsidRPr="0032359C">
              <w:rPr>
                <w:rFonts w:ascii="GHEA Grapalat" w:hAnsi="GHEA Grapalat" w:cs="Sylfaen"/>
                <w:b/>
                <w:bCs/>
                <w:sz w:val="22"/>
                <w:szCs w:val="22"/>
                <w:lang w:val="ru-RU"/>
              </w:rPr>
              <w:t xml:space="preserve"> </w:t>
            </w:r>
          </w:p>
        </w:tc>
      </w:tr>
    </w:tbl>
    <w:p w14:paraId="7610969F" w14:textId="77777777" w:rsidR="00642BF3" w:rsidRDefault="00642BF3" w:rsidP="00642BF3">
      <w:pPr>
        <w:ind w:firstLine="567"/>
        <w:jc w:val="both"/>
        <w:rPr>
          <w:rFonts w:ascii="GHEA Grapalat" w:hAnsi="GHEA Grapalat" w:cs="Sylfaen"/>
          <w:i/>
          <w:sz w:val="20"/>
          <w:lang w:val="hy-AM"/>
        </w:rPr>
      </w:pPr>
    </w:p>
    <w:p w14:paraId="756F58B4" w14:textId="77777777" w:rsidR="00642BF3" w:rsidRPr="00A71D81" w:rsidRDefault="00642BF3" w:rsidP="00642BF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4BAAF6D6" w14:textId="77777777" w:rsidR="00642BF3" w:rsidRPr="003C10A4" w:rsidRDefault="00642BF3" w:rsidP="00642BF3">
      <w:pPr>
        <w:jc w:val="center"/>
        <w:rPr>
          <w:rFonts w:ascii="GHEA Grapalat" w:hAnsi="GHEA Grapalat"/>
          <w:sz w:val="20"/>
          <w:lang w:val="hy-AM"/>
        </w:rPr>
      </w:pPr>
    </w:p>
    <w:p w14:paraId="78CC5CE9" w14:textId="77777777" w:rsidR="00642BF3" w:rsidRPr="00A71D81" w:rsidRDefault="00642BF3" w:rsidP="00642BF3">
      <w:pPr>
        <w:rPr>
          <w:rFonts w:ascii="GHEA Grapalat" w:hAnsi="GHEA Grapalat"/>
          <w:sz w:val="20"/>
          <w:lang w:val="hy-AM"/>
        </w:rPr>
      </w:pPr>
    </w:p>
    <w:p w14:paraId="5315496F" w14:textId="77777777" w:rsidR="00642BF3" w:rsidRPr="00A71D81" w:rsidRDefault="00642BF3" w:rsidP="00642BF3">
      <w:pPr>
        <w:jc w:val="right"/>
        <w:rPr>
          <w:rFonts w:ascii="GHEA Grapalat" w:hAnsi="GHEA Grapalat"/>
          <w:sz w:val="20"/>
          <w:lang w:val="hy-AM"/>
        </w:rPr>
        <w:sectPr w:rsidR="00642BF3" w:rsidRPr="00A71D81" w:rsidSect="0063504B">
          <w:pgSz w:w="11906" w:h="16838" w:code="9"/>
          <w:pgMar w:top="426" w:right="662" w:bottom="426" w:left="1138" w:header="562" w:footer="562" w:gutter="0"/>
          <w:cols w:space="720"/>
        </w:sectPr>
      </w:pPr>
    </w:p>
    <w:p w14:paraId="72AF0BA7" w14:textId="77777777"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lastRenderedPageBreak/>
        <w:t>Հավելված N 2</w:t>
      </w:r>
    </w:p>
    <w:p w14:paraId="405EE7D3" w14:textId="3A586936"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              20</w:t>
      </w:r>
      <w:r w:rsidRPr="0096457E">
        <w:rPr>
          <w:rFonts w:ascii="GHEA Grapalat" w:hAnsi="GHEA Grapalat"/>
          <w:i/>
          <w:sz w:val="18"/>
          <w:lang w:val="hy-AM"/>
        </w:rPr>
        <w:t>2</w:t>
      </w:r>
      <w:r w:rsidR="00ED75AE" w:rsidRPr="00D408F1">
        <w:rPr>
          <w:rFonts w:ascii="GHEA Grapalat" w:hAnsi="GHEA Grapalat"/>
          <w:i/>
          <w:sz w:val="18"/>
          <w:lang w:val="hy-AM"/>
        </w:rPr>
        <w:t xml:space="preserve">   </w:t>
      </w:r>
      <w:r w:rsidRPr="00752623">
        <w:rPr>
          <w:rFonts w:ascii="GHEA Grapalat" w:hAnsi="GHEA Grapalat"/>
          <w:i/>
          <w:sz w:val="18"/>
          <w:lang w:val="hy-AM"/>
        </w:rPr>
        <w:t xml:space="preserve"> թ. կնքված </w:t>
      </w:r>
    </w:p>
    <w:p w14:paraId="13F061B2" w14:textId="01702AB4"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sidRPr="00F25473">
        <w:rPr>
          <w:rFonts w:ascii="GHEA Grapalat" w:hAnsi="GHEA Grapalat"/>
          <w:b/>
          <w:sz w:val="20"/>
          <w:szCs w:val="20"/>
          <w:lang w:val="es-ES"/>
        </w:rPr>
        <w:t>-</w:t>
      </w:r>
      <w:r w:rsidR="00C1689B">
        <w:rPr>
          <w:rFonts w:ascii="GHEA Grapalat" w:hAnsi="GHEA Grapalat"/>
          <w:b/>
          <w:sz w:val="20"/>
          <w:szCs w:val="20"/>
          <w:lang w:val="es-ES"/>
        </w:rPr>
        <w:t>2</w:t>
      </w:r>
      <w:r w:rsidR="00ED75AE">
        <w:rPr>
          <w:rFonts w:ascii="GHEA Grapalat" w:hAnsi="GHEA Grapalat"/>
          <w:b/>
          <w:sz w:val="20"/>
          <w:szCs w:val="20"/>
          <w:lang w:val="es-ES"/>
        </w:rPr>
        <w:t>6</w:t>
      </w:r>
      <w:r w:rsidR="00C1689B">
        <w:rPr>
          <w:rFonts w:ascii="GHEA Grapalat" w:hAnsi="GHEA Grapalat"/>
          <w:b/>
          <w:sz w:val="20"/>
          <w:szCs w:val="20"/>
          <w:lang w:val="es-ES"/>
        </w:rPr>
        <w:t>/2</w:t>
      </w:r>
      <w:r w:rsidRPr="00F25473">
        <w:rPr>
          <w:rFonts w:ascii="GHEA Grapalat" w:hAnsi="GHEA Grapalat"/>
          <w:b/>
          <w:sz w:val="20"/>
          <w:szCs w:val="20"/>
          <w:lang w:val="es-ES"/>
        </w:rPr>
        <w:t>»</w:t>
      </w:r>
      <w:r w:rsidRPr="00752623">
        <w:rPr>
          <w:rFonts w:ascii="GHEA Grapalat" w:hAnsi="GHEA Grapalat"/>
          <w:i/>
          <w:sz w:val="18"/>
          <w:lang w:val="hy-AM"/>
        </w:rPr>
        <w:t xml:space="preserve">  ծածկագրով պայմանագրի</w:t>
      </w:r>
    </w:p>
    <w:p w14:paraId="07E0AD8E" w14:textId="77777777" w:rsidR="00642BF3" w:rsidRPr="002F58FE" w:rsidRDefault="00642BF3" w:rsidP="00642BF3">
      <w:pPr>
        <w:tabs>
          <w:tab w:val="left" w:pos="9540"/>
        </w:tabs>
        <w:rPr>
          <w:rFonts w:ascii="GHEA Grapalat" w:hAnsi="GHEA Grapalat"/>
          <w:sz w:val="20"/>
          <w:lang w:val="hy-AM"/>
        </w:rPr>
      </w:pPr>
    </w:p>
    <w:p w14:paraId="516EC36D" w14:textId="77777777" w:rsidR="00642BF3" w:rsidRPr="00752623" w:rsidRDefault="00642BF3" w:rsidP="00642BF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14C1832" w14:textId="77777777" w:rsidR="00642BF3" w:rsidRPr="00752623" w:rsidRDefault="00642BF3" w:rsidP="00642BF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235"/>
        <w:gridCol w:w="2322"/>
        <w:gridCol w:w="3145"/>
        <w:gridCol w:w="1069"/>
      </w:tblGrid>
      <w:tr w:rsidR="00642BF3" w:rsidRPr="00DC2664" w14:paraId="300652E6" w14:textId="77777777" w:rsidTr="00642BF3">
        <w:trPr>
          <w:trHeight w:val="531"/>
          <w:jc w:val="center"/>
        </w:trPr>
        <w:tc>
          <w:tcPr>
            <w:tcW w:w="10635" w:type="dxa"/>
            <w:gridSpan w:val="5"/>
          </w:tcPr>
          <w:p w14:paraId="7F4909B5" w14:textId="77777777" w:rsidR="00642BF3" w:rsidRPr="00DC2664" w:rsidRDefault="00642BF3" w:rsidP="00642BF3">
            <w:pPr>
              <w:jc w:val="center"/>
              <w:rPr>
                <w:rFonts w:ascii="GHEA Grapalat" w:hAnsi="GHEA Grapalat"/>
                <w:sz w:val="22"/>
                <w:szCs w:val="22"/>
                <w:lang w:val="pt-BR"/>
              </w:rPr>
            </w:pPr>
            <w:r w:rsidRPr="00DC2664">
              <w:rPr>
                <w:rFonts w:ascii="GHEA Grapalat" w:hAnsi="GHEA Grapalat"/>
                <w:sz w:val="22"/>
                <w:szCs w:val="22"/>
                <w:lang w:val="pt-BR"/>
              </w:rPr>
              <w:t>Ապրանքի</w:t>
            </w:r>
          </w:p>
        </w:tc>
      </w:tr>
      <w:tr w:rsidR="00642BF3" w:rsidRPr="00DC2664" w14:paraId="1A7ADDE4" w14:textId="77777777" w:rsidTr="00DC2664">
        <w:trPr>
          <w:trHeight w:val="1420"/>
          <w:jc w:val="center"/>
        </w:trPr>
        <w:tc>
          <w:tcPr>
            <w:tcW w:w="1864" w:type="dxa"/>
            <w:vAlign w:val="center"/>
          </w:tcPr>
          <w:p w14:paraId="7DA71BFD" w14:textId="77777777" w:rsidR="00642BF3" w:rsidRPr="00DC2664" w:rsidRDefault="00642BF3" w:rsidP="00642BF3">
            <w:pPr>
              <w:jc w:val="center"/>
              <w:rPr>
                <w:rFonts w:ascii="GHEA Grapalat" w:hAnsi="GHEA Grapalat"/>
                <w:sz w:val="22"/>
                <w:szCs w:val="22"/>
                <w:lang w:val="pt-BR"/>
              </w:rPr>
            </w:pPr>
            <w:r w:rsidRPr="00DC2664">
              <w:rPr>
                <w:rFonts w:ascii="GHEA Grapalat" w:hAnsi="GHEA Grapalat"/>
                <w:sz w:val="22"/>
                <w:szCs w:val="22"/>
                <w:lang w:val="pt-BR"/>
              </w:rPr>
              <w:t>հրավերով նախատեսված չափաբաժնի համարը</w:t>
            </w:r>
          </w:p>
        </w:tc>
        <w:tc>
          <w:tcPr>
            <w:tcW w:w="2235" w:type="dxa"/>
            <w:vAlign w:val="center"/>
          </w:tcPr>
          <w:p w14:paraId="0EE9C255" w14:textId="77777777" w:rsidR="00642BF3" w:rsidRPr="00DC2664" w:rsidRDefault="00642BF3" w:rsidP="00642BF3">
            <w:pPr>
              <w:jc w:val="center"/>
              <w:rPr>
                <w:rFonts w:ascii="GHEA Grapalat" w:hAnsi="GHEA Grapalat"/>
                <w:sz w:val="22"/>
                <w:szCs w:val="22"/>
                <w:lang w:val="pt-BR"/>
              </w:rPr>
            </w:pPr>
            <w:r w:rsidRPr="00DC2664">
              <w:rPr>
                <w:rFonts w:ascii="GHEA Grapalat" w:hAnsi="GHEA Grapalat"/>
                <w:sz w:val="22"/>
                <w:szCs w:val="22"/>
                <w:lang w:val="pt-BR"/>
              </w:rPr>
              <w:t>գնումների պլանով նախատեսված միջանցիկ ծածկագիրը` ըստ ԳՄԱ դասակարգման (CPV)</w:t>
            </w:r>
          </w:p>
        </w:tc>
        <w:tc>
          <w:tcPr>
            <w:tcW w:w="2322" w:type="dxa"/>
            <w:vAlign w:val="center"/>
          </w:tcPr>
          <w:p w14:paraId="38D0EF73" w14:textId="77777777" w:rsidR="00642BF3" w:rsidRPr="00DC2664" w:rsidRDefault="00642BF3" w:rsidP="00642BF3">
            <w:pPr>
              <w:jc w:val="center"/>
              <w:rPr>
                <w:rFonts w:ascii="GHEA Grapalat" w:hAnsi="GHEA Grapalat"/>
                <w:sz w:val="22"/>
                <w:szCs w:val="22"/>
                <w:lang w:val="pt-BR"/>
              </w:rPr>
            </w:pPr>
            <w:r w:rsidRPr="00DC2664">
              <w:rPr>
                <w:rFonts w:ascii="GHEA Grapalat" w:hAnsi="GHEA Grapalat"/>
                <w:sz w:val="22"/>
                <w:szCs w:val="22"/>
                <w:lang w:val="pt-BR"/>
              </w:rPr>
              <w:t>անվանումը</w:t>
            </w:r>
          </w:p>
        </w:tc>
        <w:tc>
          <w:tcPr>
            <w:tcW w:w="4214" w:type="dxa"/>
            <w:gridSpan w:val="2"/>
            <w:vAlign w:val="center"/>
          </w:tcPr>
          <w:p w14:paraId="427EEDF0" w14:textId="77777777" w:rsidR="00642BF3" w:rsidRPr="00DC2664" w:rsidRDefault="00642BF3" w:rsidP="00642BF3">
            <w:pPr>
              <w:jc w:val="both"/>
              <w:rPr>
                <w:rFonts w:ascii="GHEA Grapalat" w:hAnsi="GHEA Grapalat"/>
                <w:sz w:val="22"/>
                <w:szCs w:val="22"/>
                <w:lang w:val="pt-BR"/>
              </w:rPr>
            </w:pPr>
            <w:r w:rsidRPr="00DC2664">
              <w:rPr>
                <w:rFonts w:ascii="GHEA Grapalat" w:hAnsi="GHEA Grapalat"/>
                <w:sz w:val="22"/>
                <w:szCs w:val="22"/>
                <w:lang w:val="pt-BR"/>
              </w:rPr>
              <w:t xml:space="preserve">դիմաց վճարումները նախատեսվում է իրականացնել 2025թ-ին` </w:t>
            </w:r>
          </w:p>
        </w:tc>
      </w:tr>
      <w:tr w:rsidR="00ED75AE" w:rsidRPr="00DC2664" w14:paraId="309F81F5" w14:textId="77777777" w:rsidTr="00870409">
        <w:trPr>
          <w:cantSplit/>
          <w:trHeight w:val="1334"/>
          <w:jc w:val="center"/>
        </w:trPr>
        <w:tc>
          <w:tcPr>
            <w:tcW w:w="1864" w:type="dxa"/>
            <w:vAlign w:val="center"/>
          </w:tcPr>
          <w:p w14:paraId="511AA57A" w14:textId="63CE7DAB" w:rsidR="00ED75AE" w:rsidRPr="00DC2664" w:rsidRDefault="00ED75AE" w:rsidP="00ED75AE">
            <w:pPr>
              <w:jc w:val="center"/>
              <w:rPr>
                <w:rFonts w:ascii="GHEA Grapalat" w:hAnsi="GHEA Grapalat"/>
                <w:sz w:val="22"/>
                <w:szCs w:val="22"/>
                <w:lang w:val="pt-BR"/>
              </w:rPr>
            </w:pPr>
            <w:r w:rsidRPr="00DC2664">
              <w:rPr>
                <w:rFonts w:ascii="GHEA Grapalat" w:hAnsi="GHEA Grapalat" w:cs="Arial"/>
                <w:sz w:val="22"/>
                <w:szCs w:val="22"/>
              </w:rPr>
              <w:t>1</w:t>
            </w:r>
          </w:p>
        </w:tc>
        <w:tc>
          <w:tcPr>
            <w:tcW w:w="2235" w:type="dxa"/>
            <w:vAlign w:val="center"/>
          </w:tcPr>
          <w:p w14:paraId="064B08C0" w14:textId="411A8293" w:rsidR="00ED75AE" w:rsidRPr="00DC2664" w:rsidRDefault="00ED75AE" w:rsidP="00ED75AE">
            <w:pPr>
              <w:jc w:val="center"/>
              <w:rPr>
                <w:rFonts w:ascii="GHEA Grapalat" w:hAnsi="GHEA Grapalat"/>
                <w:sz w:val="22"/>
                <w:szCs w:val="22"/>
                <w:lang w:val="pt-BR"/>
              </w:rPr>
            </w:pPr>
            <w:r w:rsidRPr="00DC2664">
              <w:rPr>
                <w:rFonts w:ascii="GHEA Grapalat" w:hAnsi="GHEA Grapalat" w:cs="Arial"/>
                <w:sz w:val="22"/>
                <w:szCs w:val="22"/>
              </w:rPr>
              <w:t>31331192</w:t>
            </w:r>
          </w:p>
        </w:tc>
        <w:tc>
          <w:tcPr>
            <w:tcW w:w="2322" w:type="dxa"/>
            <w:vAlign w:val="center"/>
          </w:tcPr>
          <w:p w14:paraId="079B4F8C" w14:textId="4FBE848B" w:rsidR="00ED75AE" w:rsidRPr="00DC2664" w:rsidRDefault="00ED75AE" w:rsidP="00ED75AE">
            <w:pPr>
              <w:jc w:val="center"/>
              <w:rPr>
                <w:rFonts w:ascii="GHEA Grapalat" w:hAnsi="GHEA Grapalat"/>
                <w:sz w:val="22"/>
                <w:szCs w:val="22"/>
                <w:lang w:val="pt-BR"/>
              </w:rPr>
            </w:pPr>
            <w:r w:rsidRPr="00DC2664">
              <w:rPr>
                <w:rFonts w:ascii="GHEA Grapalat" w:hAnsi="GHEA Grapalat" w:cs="Arial"/>
                <w:sz w:val="22"/>
                <w:szCs w:val="22"/>
              </w:rPr>
              <w:t>Մալուխ ԱՎՎԳ 2*2.5</w:t>
            </w:r>
          </w:p>
        </w:tc>
        <w:tc>
          <w:tcPr>
            <w:tcW w:w="3145" w:type="dxa"/>
            <w:vAlign w:val="center"/>
          </w:tcPr>
          <w:p w14:paraId="6C475E43" w14:textId="2B39873A" w:rsidR="00ED75AE" w:rsidRPr="00DC2664" w:rsidRDefault="00ED75AE" w:rsidP="00ED75AE">
            <w:pPr>
              <w:jc w:val="center"/>
              <w:rPr>
                <w:rFonts w:ascii="GHEA Grapalat" w:hAnsi="GHEA Grapalat"/>
                <w:sz w:val="22"/>
                <w:szCs w:val="22"/>
                <w:lang w:val="pt-BR"/>
              </w:rPr>
            </w:pPr>
            <w:r w:rsidRPr="00DC2664">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08F81738" w14:textId="590574F1" w:rsidR="00ED75AE" w:rsidRPr="00DC2664" w:rsidRDefault="00ED75AE" w:rsidP="00ED75AE">
            <w:pPr>
              <w:jc w:val="center"/>
              <w:rPr>
                <w:rFonts w:ascii="GHEA Grapalat" w:hAnsi="GHEA Grapalat"/>
                <w:sz w:val="22"/>
                <w:szCs w:val="22"/>
                <w:lang w:val="pt-BR"/>
              </w:rPr>
            </w:pPr>
            <w:r w:rsidRPr="00DC2664">
              <w:rPr>
                <w:rFonts w:ascii="GHEA Grapalat" w:hAnsi="GHEA Grapalat"/>
                <w:sz w:val="22"/>
                <w:szCs w:val="22"/>
                <w:lang w:val="pt-BR"/>
              </w:rPr>
              <w:t>0 %</w:t>
            </w:r>
          </w:p>
        </w:tc>
      </w:tr>
      <w:tr w:rsidR="00ED75AE" w:rsidRPr="00DC2664" w14:paraId="30539675" w14:textId="77777777" w:rsidTr="00870409">
        <w:trPr>
          <w:cantSplit/>
          <w:trHeight w:val="1532"/>
          <w:jc w:val="center"/>
        </w:trPr>
        <w:tc>
          <w:tcPr>
            <w:tcW w:w="1864" w:type="dxa"/>
            <w:vAlign w:val="center"/>
          </w:tcPr>
          <w:p w14:paraId="6E5CD2B5" w14:textId="3672CC12"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2</w:t>
            </w:r>
          </w:p>
        </w:tc>
        <w:tc>
          <w:tcPr>
            <w:tcW w:w="2235" w:type="dxa"/>
            <w:vAlign w:val="center"/>
          </w:tcPr>
          <w:p w14:paraId="7A0C6502" w14:textId="711F7BBD"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31331192</w:t>
            </w:r>
          </w:p>
        </w:tc>
        <w:tc>
          <w:tcPr>
            <w:tcW w:w="2322" w:type="dxa"/>
            <w:vAlign w:val="center"/>
          </w:tcPr>
          <w:p w14:paraId="488BF649" w14:textId="6DAFE661"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Մալուխ ԱՎՎԳ  2*10</w:t>
            </w:r>
          </w:p>
        </w:tc>
        <w:tc>
          <w:tcPr>
            <w:tcW w:w="3145" w:type="dxa"/>
            <w:vAlign w:val="center"/>
          </w:tcPr>
          <w:p w14:paraId="3C743266" w14:textId="764968F7" w:rsidR="00ED75AE" w:rsidRPr="00DC2664" w:rsidRDefault="00ED75AE" w:rsidP="00ED75AE">
            <w:pPr>
              <w:jc w:val="center"/>
              <w:rPr>
                <w:rFonts w:ascii="GHEA Grapalat" w:hAnsi="GHEA Grapalat"/>
                <w:sz w:val="22"/>
                <w:szCs w:val="22"/>
                <w:lang w:val="pt-BR"/>
              </w:rPr>
            </w:pPr>
            <w:r w:rsidRPr="00DC2664">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50BE51C3" w14:textId="794CB035" w:rsidR="00ED75AE" w:rsidRPr="00DC2664" w:rsidRDefault="00ED75AE" w:rsidP="00ED75AE">
            <w:pPr>
              <w:jc w:val="center"/>
              <w:rPr>
                <w:rFonts w:ascii="GHEA Grapalat" w:hAnsi="GHEA Grapalat"/>
                <w:sz w:val="22"/>
                <w:szCs w:val="22"/>
                <w:lang w:val="pt-BR"/>
              </w:rPr>
            </w:pPr>
            <w:r w:rsidRPr="00DC2664">
              <w:rPr>
                <w:rFonts w:ascii="GHEA Grapalat" w:hAnsi="GHEA Grapalat"/>
                <w:sz w:val="22"/>
                <w:szCs w:val="22"/>
                <w:lang w:val="pt-BR"/>
              </w:rPr>
              <w:t>0 %</w:t>
            </w:r>
          </w:p>
        </w:tc>
      </w:tr>
      <w:tr w:rsidR="00ED75AE" w:rsidRPr="00DC2664" w14:paraId="12ABEE38" w14:textId="77777777" w:rsidTr="00870409">
        <w:trPr>
          <w:cantSplit/>
          <w:trHeight w:val="1532"/>
          <w:jc w:val="center"/>
        </w:trPr>
        <w:tc>
          <w:tcPr>
            <w:tcW w:w="1864" w:type="dxa"/>
            <w:vAlign w:val="center"/>
          </w:tcPr>
          <w:p w14:paraId="771EA743" w14:textId="1025F9B3"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3</w:t>
            </w:r>
          </w:p>
        </w:tc>
        <w:tc>
          <w:tcPr>
            <w:tcW w:w="2235" w:type="dxa"/>
            <w:vAlign w:val="center"/>
          </w:tcPr>
          <w:p w14:paraId="6E03A069" w14:textId="1BE8EF38"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31331120</w:t>
            </w:r>
          </w:p>
        </w:tc>
        <w:tc>
          <w:tcPr>
            <w:tcW w:w="2322" w:type="dxa"/>
            <w:vAlign w:val="center"/>
          </w:tcPr>
          <w:p w14:paraId="1C2DCBB7" w14:textId="522DEABE"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Մալուխ ԱՎՎԳ  4*10</w:t>
            </w:r>
          </w:p>
        </w:tc>
        <w:tc>
          <w:tcPr>
            <w:tcW w:w="3145" w:type="dxa"/>
            <w:vAlign w:val="center"/>
          </w:tcPr>
          <w:p w14:paraId="23ECF0CB" w14:textId="0310B8C5" w:rsidR="00ED75AE" w:rsidRPr="00DC2664" w:rsidRDefault="00ED75AE" w:rsidP="00ED75AE">
            <w:pPr>
              <w:jc w:val="center"/>
              <w:rPr>
                <w:rFonts w:ascii="GHEA Grapalat" w:hAnsi="GHEA Grapalat"/>
                <w:sz w:val="22"/>
                <w:szCs w:val="22"/>
                <w:lang w:val="pt-BR"/>
              </w:rPr>
            </w:pPr>
            <w:r w:rsidRPr="00DC2664">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53DE4FE5" w14:textId="338D043B" w:rsidR="00ED75AE" w:rsidRPr="00DC2664" w:rsidRDefault="00ED75AE" w:rsidP="00ED75AE">
            <w:pPr>
              <w:jc w:val="center"/>
              <w:rPr>
                <w:rFonts w:ascii="GHEA Grapalat" w:hAnsi="GHEA Grapalat"/>
                <w:sz w:val="22"/>
                <w:szCs w:val="22"/>
                <w:lang w:val="pt-BR"/>
              </w:rPr>
            </w:pPr>
            <w:r w:rsidRPr="00DC2664">
              <w:rPr>
                <w:rFonts w:ascii="GHEA Grapalat" w:hAnsi="GHEA Grapalat"/>
                <w:sz w:val="22"/>
                <w:szCs w:val="22"/>
                <w:lang w:val="pt-BR"/>
              </w:rPr>
              <w:t>0 %</w:t>
            </w:r>
          </w:p>
        </w:tc>
      </w:tr>
      <w:tr w:rsidR="00ED75AE" w:rsidRPr="00DC2664" w14:paraId="1BF4FC6E" w14:textId="77777777" w:rsidTr="005A22BD">
        <w:trPr>
          <w:cantSplit/>
          <w:trHeight w:val="1985"/>
          <w:jc w:val="center"/>
        </w:trPr>
        <w:tc>
          <w:tcPr>
            <w:tcW w:w="1864" w:type="dxa"/>
            <w:vAlign w:val="center"/>
          </w:tcPr>
          <w:p w14:paraId="16D3F89D" w14:textId="20A68BDE"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4</w:t>
            </w:r>
          </w:p>
        </w:tc>
        <w:tc>
          <w:tcPr>
            <w:tcW w:w="2235" w:type="dxa"/>
            <w:vAlign w:val="center"/>
          </w:tcPr>
          <w:p w14:paraId="5CF56CA9" w14:textId="1DEAAAC7"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31331192</w:t>
            </w:r>
          </w:p>
        </w:tc>
        <w:tc>
          <w:tcPr>
            <w:tcW w:w="2322" w:type="dxa"/>
            <w:vAlign w:val="center"/>
          </w:tcPr>
          <w:p w14:paraId="4E567020" w14:textId="5D1ED699" w:rsidR="00ED75AE" w:rsidRPr="00DC2664" w:rsidRDefault="00ED75AE" w:rsidP="00ED75AE">
            <w:pPr>
              <w:jc w:val="center"/>
              <w:rPr>
                <w:rFonts w:ascii="GHEA Grapalat" w:hAnsi="GHEA Grapalat" w:cs="Arial"/>
                <w:sz w:val="22"/>
                <w:szCs w:val="22"/>
              </w:rPr>
            </w:pPr>
            <w:r w:rsidRPr="00DC2664">
              <w:rPr>
                <w:rFonts w:ascii="GHEA Grapalat" w:hAnsi="GHEA Grapalat" w:cs="Arial"/>
                <w:sz w:val="22"/>
                <w:szCs w:val="22"/>
              </w:rPr>
              <w:t>Մալուխ ԱՎՎԳ  4*16</w:t>
            </w:r>
          </w:p>
        </w:tc>
        <w:tc>
          <w:tcPr>
            <w:tcW w:w="3145" w:type="dxa"/>
            <w:vAlign w:val="center"/>
          </w:tcPr>
          <w:p w14:paraId="65186892" w14:textId="0E10D16D" w:rsidR="00ED75AE" w:rsidRPr="00DC2664" w:rsidRDefault="00ED75AE" w:rsidP="00ED75AE">
            <w:pPr>
              <w:jc w:val="center"/>
              <w:rPr>
                <w:rFonts w:ascii="GHEA Grapalat" w:hAnsi="GHEA Grapalat"/>
                <w:sz w:val="22"/>
                <w:szCs w:val="22"/>
                <w:lang w:val="pt-BR"/>
              </w:rPr>
            </w:pPr>
            <w:r w:rsidRPr="00DC2664">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747086EC" w14:textId="363EF2ED" w:rsidR="00ED75AE" w:rsidRPr="00DC2664" w:rsidRDefault="00ED75AE" w:rsidP="00ED75AE">
            <w:pPr>
              <w:jc w:val="center"/>
              <w:rPr>
                <w:rFonts w:ascii="GHEA Grapalat" w:hAnsi="GHEA Grapalat"/>
                <w:sz w:val="22"/>
                <w:szCs w:val="22"/>
                <w:lang w:val="pt-BR"/>
              </w:rPr>
            </w:pPr>
            <w:r w:rsidRPr="00DC2664">
              <w:rPr>
                <w:rFonts w:ascii="GHEA Grapalat" w:hAnsi="GHEA Grapalat"/>
                <w:sz w:val="22"/>
                <w:szCs w:val="22"/>
                <w:lang w:val="pt-BR"/>
              </w:rPr>
              <w:t>0 %</w:t>
            </w:r>
          </w:p>
        </w:tc>
      </w:tr>
      <w:tr w:rsidR="00642BF3" w:rsidRPr="00DC2664" w14:paraId="0F8F6C20" w14:textId="77777777" w:rsidTr="00DC2664">
        <w:trPr>
          <w:cantSplit/>
          <w:trHeight w:val="155"/>
          <w:jc w:val="center"/>
        </w:trPr>
        <w:tc>
          <w:tcPr>
            <w:tcW w:w="9566" w:type="dxa"/>
            <w:gridSpan w:val="4"/>
            <w:vAlign w:val="center"/>
          </w:tcPr>
          <w:p w14:paraId="7C4F70AD" w14:textId="77777777" w:rsidR="00642BF3" w:rsidRPr="00DC2664" w:rsidRDefault="00642BF3" w:rsidP="00642BF3">
            <w:pPr>
              <w:jc w:val="center"/>
              <w:rPr>
                <w:rFonts w:ascii="GHEA Grapalat" w:hAnsi="GHEA Grapalat"/>
                <w:b/>
                <w:sz w:val="22"/>
                <w:szCs w:val="22"/>
                <w:lang w:val="pt-BR"/>
              </w:rPr>
            </w:pPr>
            <w:r w:rsidRPr="00DC2664">
              <w:rPr>
                <w:rFonts w:ascii="GHEA Grapalat" w:hAnsi="GHEA Grapalat"/>
                <w:b/>
                <w:sz w:val="22"/>
                <w:szCs w:val="22"/>
                <w:lang w:val="pt-BR"/>
              </w:rPr>
              <w:t>Ընդամենը</w:t>
            </w:r>
          </w:p>
        </w:tc>
        <w:tc>
          <w:tcPr>
            <w:tcW w:w="1069" w:type="dxa"/>
            <w:vAlign w:val="center"/>
          </w:tcPr>
          <w:p w14:paraId="0EA29DE1" w14:textId="77777777" w:rsidR="00642BF3" w:rsidRPr="00DC2664" w:rsidRDefault="00642BF3" w:rsidP="00642BF3">
            <w:pPr>
              <w:jc w:val="center"/>
              <w:rPr>
                <w:rFonts w:ascii="GHEA Grapalat" w:hAnsi="GHEA Grapalat"/>
                <w:sz w:val="22"/>
                <w:szCs w:val="22"/>
                <w:lang w:val="pt-BR"/>
              </w:rPr>
            </w:pPr>
            <w:r w:rsidRPr="00DC2664">
              <w:rPr>
                <w:rFonts w:ascii="GHEA Grapalat" w:hAnsi="GHEA Grapalat"/>
                <w:sz w:val="22"/>
                <w:szCs w:val="22"/>
                <w:lang w:val="pt-BR"/>
              </w:rPr>
              <w:t>0 %</w:t>
            </w:r>
          </w:p>
        </w:tc>
      </w:tr>
    </w:tbl>
    <w:p w14:paraId="3897BADE" w14:textId="77777777" w:rsidR="00642BF3" w:rsidRPr="00AE2768" w:rsidRDefault="00642BF3" w:rsidP="00642BF3">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B974C1" w14:textId="77777777" w:rsidR="00642BF3" w:rsidRDefault="00642BF3" w:rsidP="00642BF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10413" w:type="dxa"/>
        <w:jc w:val="center"/>
        <w:tblLayout w:type="fixed"/>
        <w:tblLook w:val="0000" w:firstRow="0" w:lastRow="0" w:firstColumn="0" w:lastColumn="0" w:noHBand="0" w:noVBand="0"/>
      </w:tblPr>
      <w:tblGrid>
        <w:gridCol w:w="4935"/>
        <w:gridCol w:w="519"/>
        <w:gridCol w:w="4959"/>
      </w:tblGrid>
      <w:tr w:rsidR="00642BF3" w:rsidRPr="00980477" w14:paraId="40C9FE06" w14:textId="77777777" w:rsidTr="00642BF3">
        <w:trPr>
          <w:trHeight w:val="3107"/>
          <w:jc w:val="center"/>
        </w:trPr>
        <w:tc>
          <w:tcPr>
            <w:tcW w:w="4935" w:type="dxa"/>
          </w:tcPr>
          <w:p w14:paraId="2574BB39"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b/>
                <w:bCs/>
                <w:sz w:val="22"/>
                <w:szCs w:val="22"/>
                <w:lang w:val="pt-BR"/>
              </w:rPr>
              <w:t>ՎԱՃԱՌՈՂ</w:t>
            </w:r>
          </w:p>
          <w:p w14:paraId="0A3F50DA" w14:textId="77777777" w:rsidR="00642BF3" w:rsidRPr="00980477" w:rsidRDefault="00642BF3" w:rsidP="00642BF3">
            <w:pPr>
              <w:jc w:val="center"/>
              <w:rPr>
                <w:rFonts w:ascii="GHEA Grapalat" w:hAnsi="GHEA Grapalat"/>
                <w:sz w:val="22"/>
                <w:szCs w:val="22"/>
                <w:lang w:val="hy-AM"/>
              </w:rPr>
            </w:pPr>
          </w:p>
          <w:p w14:paraId="3A0D7830" w14:textId="77777777" w:rsidR="00642BF3" w:rsidRPr="00980477" w:rsidRDefault="00642BF3" w:rsidP="00642BF3">
            <w:pPr>
              <w:jc w:val="center"/>
              <w:rPr>
                <w:rFonts w:ascii="GHEA Grapalat" w:hAnsi="GHEA Grapalat"/>
                <w:sz w:val="22"/>
                <w:szCs w:val="22"/>
                <w:lang w:val="hy-AM"/>
              </w:rPr>
            </w:pPr>
          </w:p>
          <w:p w14:paraId="31C89DBC" w14:textId="77777777" w:rsidR="00642BF3" w:rsidRPr="00980477" w:rsidRDefault="00642BF3" w:rsidP="00642BF3">
            <w:pPr>
              <w:jc w:val="center"/>
              <w:rPr>
                <w:rFonts w:ascii="GHEA Grapalat" w:hAnsi="GHEA Grapalat"/>
                <w:sz w:val="22"/>
                <w:szCs w:val="22"/>
                <w:lang w:val="hy-AM"/>
              </w:rPr>
            </w:pPr>
          </w:p>
          <w:p w14:paraId="7857F608" w14:textId="5E675C26" w:rsidR="00642BF3" w:rsidRPr="00980477" w:rsidRDefault="00642BF3" w:rsidP="00642BF3">
            <w:pPr>
              <w:rPr>
                <w:rFonts w:ascii="GHEA Grapalat" w:hAnsi="GHEA Grapalat"/>
                <w:sz w:val="22"/>
                <w:szCs w:val="22"/>
                <w:lang w:val="hy-AM"/>
              </w:rPr>
            </w:pPr>
            <w:r w:rsidRPr="00980477">
              <w:rPr>
                <w:rFonts w:ascii="GHEA Grapalat" w:hAnsi="GHEA Grapalat" w:cs="Sylfaen"/>
                <w:bCs/>
                <w:sz w:val="22"/>
                <w:szCs w:val="22"/>
                <w:lang w:val="hy-AM"/>
              </w:rPr>
              <w:t xml:space="preserve">       </w:t>
            </w:r>
            <w:r w:rsidR="00980477">
              <w:rPr>
                <w:rFonts w:ascii="GHEA Grapalat" w:hAnsi="GHEA Grapalat" w:cs="Sylfaen"/>
                <w:bCs/>
                <w:sz w:val="22"/>
                <w:szCs w:val="22"/>
                <w:lang w:val="hy-AM"/>
              </w:rPr>
              <w:t>Էլ․ փոստ՝</w:t>
            </w:r>
          </w:p>
          <w:p w14:paraId="61868EB6" w14:textId="77777777" w:rsidR="00642BF3" w:rsidRPr="00980477" w:rsidRDefault="00642BF3" w:rsidP="00642BF3">
            <w:pPr>
              <w:jc w:val="center"/>
              <w:rPr>
                <w:rFonts w:ascii="GHEA Grapalat" w:hAnsi="GHEA Grapalat"/>
                <w:sz w:val="22"/>
                <w:szCs w:val="22"/>
                <w:lang w:val="hy-AM"/>
              </w:rPr>
            </w:pPr>
          </w:p>
          <w:p w14:paraId="021DB510" w14:textId="77777777" w:rsidR="00642BF3" w:rsidRPr="00980477" w:rsidRDefault="00642BF3" w:rsidP="00642BF3">
            <w:pPr>
              <w:jc w:val="center"/>
              <w:rPr>
                <w:rFonts w:ascii="GHEA Grapalat" w:hAnsi="GHEA Grapalat"/>
                <w:sz w:val="22"/>
                <w:szCs w:val="22"/>
                <w:lang w:val="hy-AM"/>
              </w:rPr>
            </w:pPr>
          </w:p>
          <w:p w14:paraId="48B7CB3A"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4DFC548D"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644485F4"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p>
        </w:tc>
        <w:tc>
          <w:tcPr>
            <w:tcW w:w="519" w:type="dxa"/>
          </w:tcPr>
          <w:p w14:paraId="33D3CE96" w14:textId="77777777" w:rsidR="00642BF3" w:rsidRPr="00980477" w:rsidRDefault="00642BF3" w:rsidP="00642BF3">
            <w:pPr>
              <w:jc w:val="center"/>
              <w:rPr>
                <w:rFonts w:ascii="GHEA Grapalat" w:hAnsi="GHEA Grapalat"/>
                <w:sz w:val="22"/>
                <w:szCs w:val="22"/>
                <w:lang w:val="hy-AM"/>
              </w:rPr>
            </w:pPr>
          </w:p>
        </w:tc>
        <w:tc>
          <w:tcPr>
            <w:tcW w:w="4959" w:type="dxa"/>
          </w:tcPr>
          <w:p w14:paraId="5FA92E60" w14:textId="77777777" w:rsidR="00642BF3" w:rsidRPr="00980477" w:rsidRDefault="00642BF3" w:rsidP="00642BF3">
            <w:pP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r w:rsidRPr="00980477">
              <w:rPr>
                <w:rFonts w:ascii="GHEA Grapalat" w:hAnsi="GHEA Grapalat" w:cs="Sylfaen"/>
                <w:b/>
                <w:bCs/>
                <w:sz w:val="22"/>
                <w:szCs w:val="22"/>
              </w:rPr>
              <w:t>ԳՆՈՐԴ</w:t>
            </w:r>
          </w:p>
          <w:p w14:paraId="78650990" w14:textId="59F3A8FF" w:rsidR="00642BF3" w:rsidRPr="00980477" w:rsidRDefault="00E30359" w:rsidP="00642BF3">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642BF3" w:rsidRPr="00980477">
              <w:rPr>
                <w:rFonts w:ascii="GHEA Grapalat" w:hAnsi="GHEA Grapalat" w:cs="Sylfaen"/>
                <w:b/>
                <w:bCs/>
                <w:sz w:val="22"/>
                <w:szCs w:val="22"/>
              </w:rPr>
              <w:t>Երքաղլույս</w:t>
            </w:r>
            <w:r>
              <w:rPr>
                <w:rFonts w:ascii="GHEA Grapalat" w:hAnsi="GHEA Grapalat" w:cs="Sylfaen"/>
                <w:b/>
                <w:bCs/>
                <w:sz w:val="22"/>
                <w:szCs w:val="22"/>
                <w:lang w:val="hy-AM"/>
              </w:rPr>
              <w:t>»</w:t>
            </w:r>
            <w:r w:rsidR="00642BF3" w:rsidRPr="00980477">
              <w:rPr>
                <w:rFonts w:ascii="GHEA Grapalat" w:hAnsi="GHEA Grapalat" w:cs="Sylfaen"/>
                <w:b/>
                <w:bCs/>
                <w:sz w:val="22"/>
                <w:szCs w:val="22"/>
                <w:lang w:val="pt-BR"/>
              </w:rPr>
              <w:t xml:space="preserve"> </w:t>
            </w:r>
            <w:r w:rsidR="00642BF3" w:rsidRPr="00980477">
              <w:rPr>
                <w:rFonts w:ascii="GHEA Grapalat" w:hAnsi="GHEA Grapalat" w:cs="Sylfaen"/>
                <w:b/>
                <w:bCs/>
                <w:sz w:val="22"/>
                <w:szCs w:val="22"/>
              </w:rPr>
              <w:t>ՓԲԸ</w:t>
            </w:r>
          </w:p>
          <w:p w14:paraId="572CE0B5"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ք</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Երևան</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Բուզանդի</w:t>
            </w:r>
            <w:r w:rsidRPr="00980477">
              <w:rPr>
                <w:rFonts w:ascii="GHEA Grapalat" w:hAnsi="GHEA Grapalat" w:cs="Sylfaen"/>
                <w:bCs/>
                <w:sz w:val="22"/>
                <w:szCs w:val="22"/>
                <w:lang w:val="pt-BR"/>
              </w:rPr>
              <w:t xml:space="preserve"> 1/4,  </w:t>
            </w:r>
            <w:r w:rsidRPr="00980477">
              <w:rPr>
                <w:rFonts w:ascii="GHEA Grapalat" w:hAnsi="GHEA Grapalat" w:cs="Sylfaen"/>
                <w:bCs/>
                <w:sz w:val="22"/>
                <w:szCs w:val="22"/>
              </w:rPr>
              <w:t>Կոմիտաս</w:t>
            </w:r>
            <w:r w:rsidRPr="00980477">
              <w:rPr>
                <w:rFonts w:ascii="GHEA Grapalat" w:hAnsi="GHEA Grapalat" w:cs="Sylfaen"/>
                <w:bCs/>
                <w:sz w:val="22"/>
                <w:szCs w:val="22"/>
                <w:lang w:val="pt-BR"/>
              </w:rPr>
              <w:t xml:space="preserve"> 28                  </w:t>
            </w:r>
          </w:p>
          <w:p w14:paraId="6FB56248"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ԱՐԱՐԱՏԲԱՆԿ</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ԲԲԸ</w:t>
            </w:r>
          </w:p>
          <w:p w14:paraId="1C885EE4"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Հ</w:t>
            </w:r>
            <w:r w:rsidRPr="00980477">
              <w:rPr>
                <w:rFonts w:ascii="GHEA Grapalat" w:hAnsi="GHEA Grapalat" w:cs="Sylfaen"/>
                <w:bCs/>
                <w:sz w:val="22"/>
                <w:szCs w:val="22"/>
                <w:lang w:val="pt-BR"/>
              </w:rPr>
              <w:t>/</w:t>
            </w:r>
            <w:r w:rsidRPr="00980477">
              <w:rPr>
                <w:rFonts w:ascii="GHEA Grapalat" w:hAnsi="GHEA Grapalat" w:cs="Sylfaen"/>
                <w:bCs/>
                <w:sz w:val="22"/>
                <w:szCs w:val="22"/>
              </w:rPr>
              <w:t>Հ</w:t>
            </w:r>
            <w:r w:rsidRPr="00980477">
              <w:rPr>
                <w:rFonts w:ascii="GHEA Grapalat" w:hAnsi="GHEA Grapalat" w:cs="Sylfaen"/>
                <w:bCs/>
                <w:sz w:val="22"/>
                <w:szCs w:val="22"/>
                <w:lang w:val="pt-BR"/>
              </w:rPr>
              <w:t xml:space="preserve"> 1510004597930100,  </w:t>
            </w:r>
            <w:r w:rsidRPr="00980477">
              <w:rPr>
                <w:rFonts w:ascii="GHEA Grapalat" w:hAnsi="GHEA Grapalat" w:cs="Sylfaen"/>
                <w:bCs/>
                <w:sz w:val="22"/>
                <w:szCs w:val="22"/>
              </w:rPr>
              <w:t>ՀՎՀՀ</w:t>
            </w:r>
            <w:r w:rsidRPr="00980477">
              <w:rPr>
                <w:rFonts w:ascii="GHEA Grapalat" w:hAnsi="GHEA Grapalat" w:cs="Sylfaen"/>
                <w:bCs/>
                <w:sz w:val="22"/>
                <w:szCs w:val="22"/>
                <w:lang w:val="pt-BR"/>
              </w:rPr>
              <w:t xml:space="preserve"> 02504913</w:t>
            </w:r>
          </w:p>
          <w:p w14:paraId="36AD18AF" w14:textId="77777777" w:rsidR="00642BF3" w:rsidRPr="00980477" w:rsidRDefault="00642BF3" w:rsidP="00642BF3">
            <w:pPr>
              <w:jc w:val="center"/>
              <w:rPr>
                <w:rFonts w:ascii="GHEA Grapalat" w:hAnsi="GHEA Grapalat" w:cs="Sylfaen"/>
                <w:bCs/>
                <w:sz w:val="22"/>
                <w:szCs w:val="22"/>
                <w:lang w:val="pt-BR"/>
              </w:rPr>
            </w:pPr>
            <w:proofErr w:type="gramStart"/>
            <w:r w:rsidRPr="00980477">
              <w:rPr>
                <w:rFonts w:ascii="GHEA Grapalat" w:hAnsi="GHEA Grapalat" w:cs="Sylfaen"/>
                <w:bCs/>
                <w:sz w:val="22"/>
                <w:szCs w:val="22"/>
              </w:rPr>
              <w:t>էլ</w:t>
            </w:r>
            <w:proofErr w:type="gramEnd"/>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փոստ</w:t>
            </w:r>
            <w:r w:rsidRPr="00980477">
              <w:rPr>
                <w:rFonts w:ascii="GHEA Grapalat" w:hAnsi="GHEA Grapalat" w:cs="Sylfaen"/>
                <w:bCs/>
                <w:sz w:val="22"/>
                <w:szCs w:val="22"/>
                <w:lang w:val="pt-BR"/>
              </w:rPr>
              <w:t xml:space="preserve">   yerqaxluys@yerevan.am,    </w:t>
            </w:r>
          </w:p>
          <w:p w14:paraId="2998D2D5" w14:textId="77777777" w:rsidR="00642BF3" w:rsidRPr="00980477" w:rsidRDefault="00642BF3" w:rsidP="00642BF3">
            <w:pPr>
              <w:jc w:val="cente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p>
          <w:p w14:paraId="484A7847"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6BF508BE"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325D4FC5" w14:textId="77777777" w:rsidR="00642BF3" w:rsidRPr="00980477" w:rsidRDefault="00642BF3" w:rsidP="00642BF3">
            <w:pPr>
              <w:jc w:val="center"/>
              <w:rPr>
                <w:rFonts w:ascii="GHEA Grapalat" w:hAnsi="GHEA Grapalat"/>
                <w:sz w:val="22"/>
                <w:szCs w:val="22"/>
                <w:lang w:val="ru-RU"/>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r w:rsidRPr="00980477">
              <w:rPr>
                <w:rFonts w:ascii="GHEA Grapalat" w:hAnsi="GHEA Grapalat" w:cs="Sylfaen"/>
                <w:b/>
                <w:bCs/>
                <w:sz w:val="22"/>
                <w:szCs w:val="22"/>
                <w:lang w:val="ru-RU"/>
              </w:rPr>
              <w:t xml:space="preserve"> </w:t>
            </w:r>
          </w:p>
        </w:tc>
      </w:tr>
    </w:tbl>
    <w:p w14:paraId="1473D70F" w14:textId="77777777" w:rsidR="00642BF3" w:rsidRPr="00126973" w:rsidRDefault="00642BF3" w:rsidP="00642BF3">
      <w:pPr>
        <w:jc w:val="right"/>
        <w:rPr>
          <w:rFonts w:ascii="GHEA Grapalat" w:hAnsi="GHEA Grapalat"/>
          <w:i/>
          <w:sz w:val="18"/>
        </w:rPr>
      </w:pPr>
      <w:r w:rsidRPr="001807AD">
        <w:rPr>
          <w:rFonts w:ascii="GHEA Grapalat" w:hAnsi="GHEA Grapalat"/>
          <w:i/>
          <w:sz w:val="18"/>
          <w:lang w:val="hy-AM"/>
        </w:rPr>
        <w:lastRenderedPageBreak/>
        <w:t xml:space="preserve">Հավելված N </w:t>
      </w:r>
      <w:r>
        <w:rPr>
          <w:rFonts w:ascii="GHEA Grapalat" w:hAnsi="GHEA Grapalat"/>
          <w:i/>
          <w:sz w:val="18"/>
        </w:rPr>
        <w:t>3</w:t>
      </w:r>
    </w:p>
    <w:p w14:paraId="3B0E2527" w14:textId="79C49E70" w:rsidR="00642BF3" w:rsidRPr="001807AD" w:rsidRDefault="00642BF3" w:rsidP="00642BF3">
      <w:pPr>
        <w:jc w:val="right"/>
        <w:rPr>
          <w:rFonts w:ascii="GHEA Grapalat" w:hAnsi="GHEA Grapalat"/>
          <w:i/>
          <w:sz w:val="18"/>
          <w:lang w:val="hy-AM"/>
        </w:rPr>
      </w:pPr>
      <w:r w:rsidRPr="001807AD">
        <w:rPr>
          <w:rFonts w:ascii="GHEA Grapalat" w:hAnsi="GHEA Grapalat"/>
          <w:i/>
          <w:sz w:val="18"/>
          <w:lang w:val="hy-AM"/>
        </w:rPr>
        <w:t>«         »              20</w:t>
      </w:r>
      <w:r w:rsidR="0025574A">
        <w:rPr>
          <w:rFonts w:ascii="GHEA Grapalat" w:hAnsi="GHEA Grapalat"/>
          <w:i/>
          <w:sz w:val="18"/>
        </w:rPr>
        <w:t>2</w:t>
      </w:r>
      <w:r w:rsidR="007E7B56">
        <w:rPr>
          <w:rFonts w:ascii="GHEA Grapalat" w:hAnsi="GHEA Grapalat"/>
          <w:i/>
          <w:sz w:val="18"/>
        </w:rPr>
        <w:t xml:space="preserve">      </w:t>
      </w:r>
      <w:r w:rsidRPr="001807AD">
        <w:rPr>
          <w:rFonts w:ascii="GHEA Grapalat" w:hAnsi="GHEA Grapalat"/>
          <w:i/>
          <w:sz w:val="18"/>
          <w:lang w:val="hy-AM"/>
        </w:rPr>
        <w:t xml:space="preserve"> թ. կնքված </w:t>
      </w:r>
    </w:p>
    <w:p w14:paraId="28B426AE" w14:textId="25868E38" w:rsidR="00642BF3" w:rsidRPr="001807AD" w:rsidRDefault="00642BF3" w:rsidP="00642BF3">
      <w:pPr>
        <w:jc w:val="right"/>
        <w:rPr>
          <w:rFonts w:ascii="GHEA Grapalat" w:hAnsi="GHEA Grapalat"/>
          <w:i/>
          <w:sz w:val="18"/>
          <w:lang w:val="hy-AM"/>
        </w:rPr>
      </w:pPr>
      <w:r w:rsidRPr="00A07D7F">
        <w:rPr>
          <w:rFonts w:ascii="GHEA Grapalat" w:hAnsi="GHEA Grapalat"/>
          <w:i/>
          <w:sz w:val="18"/>
          <w:lang w:val="hy-AM"/>
        </w:rPr>
        <w:t xml:space="preserve">                   </w:t>
      </w:r>
      <w:r w:rsidRPr="00A07D7F">
        <w:rPr>
          <w:rFonts w:ascii="GHEA Grapalat" w:hAnsi="GHEA Grapalat"/>
          <w:b/>
          <w:lang w:val="es-ES"/>
        </w:rPr>
        <w:t>«</w:t>
      </w:r>
      <w:r w:rsidRPr="00A07D7F">
        <w:rPr>
          <w:rFonts w:ascii="GHEA Grapalat" w:hAnsi="GHEA Grapalat" w:cs="Sylfaen"/>
          <w:b/>
          <w:lang w:val="es-ES"/>
        </w:rPr>
        <w:t>ԵՔԼ</w:t>
      </w:r>
      <w:r w:rsidRPr="00A07D7F">
        <w:rPr>
          <w:rFonts w:ascii="GHEA Grapalat" w:hAnsi="GHEA Grapalat"/>
          <w:b/>
          <w:lang w:val="es-ES"/>
        </w:rPr>
        <w:t>-</w:t>
      </w:r>
      <w:r w:rsidRPr="00A07D7F">
        <w:rPr>
          <w:rFonts w:ascii="GHEA Grapalat" w:hAnsi="GHEA Grapalat" w:cs="Sylfaen"/>
          <w:b/>
          <w:lang w:val="es-ES"/>
        </w:rPr>
        <w:t>ԳՀԱՊՁԲ</w:t>
      </w:r>
      <w:r w:rsidRPr="00A07D7F">
        <w:rPr>
          <w:rFonts w:ascii="GHEA Grapalat" w:hAnsi="GHEA Grapalat" w:cs="Sylfaen"/>
          <w:b/>
          <w:lang w:val="hy-AM"/>
        </w:rPr>
        <w:t>-</w:t>
      </w:r>
      <w:r w:rsidR="00C1689B">
        <w:rPr>
          <w:rFonts w:ascii="GHEA Grapalat" w:hAnsi="GHEA Grapalat" w:cs="Sylfaen"/>
          <w:b/>
          <w:lang w:val="hy-AM"/>
        </w:rPr>
        <w:t>2</w:t>
      </w:r>
      <w:r w:rsidR="007E7B56">
        <w:rPr>
          <w:rFonts w:ascii="GHEA Grapalat" w:hAnsi="GHEA Grapalat" w:cs="Sylfaen"/>
          <w:b/>
        </w:rPr>
        <w:t>6</w:t>
      </w:r>
      <w:r w:rsidR="00C1689B">
        <w:rPr>
          <w:rFonts w:ascii="GHEA Grapalat" w:hAnsi="GHEA Grapalat" w:cs="Sylfaen"/>
          <w:b/>
          <w:lang w:val="hy-AM"/>
        </w:rPr>
        <w:t>/2</w:t>
      </w:r>
      <w:r w:rsidRPr="00A07D7F">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223CAF10" w14:textId="77777777" w:rsidR="00642BF3" w:rsidRPr="00A07D7F" w:rsidRDefault="00642BF3" w:rsidP="00642BF3">
      <w:pPr>
        <w:ind w:left="-142" w:firstLine="142"/>
        <w:jc w:val="center"/>
        <w:rPr>
          <w:rFonts w:ascii="GHEA Grapalat" w:hAnsi="GHEA Grapalat" w:cs="Sylfaen"/>
          <w:b/>
          <w:lang w:val="hy-AM"/>
        </w:rPr>
      </w:pPr>
    </w:p>
    <w:p w14:paraId="0D14C817" w14:textId="77777777" w:rsidR="00642BF3" w:rsidRPr="00A07D7F" w:rsidRDefault="00642BF3" w:rsidP="00642BF3">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42BF3" w:rsidRPr="00A2026C" w14:paraId="2A36B4B8" w14:textId="77777777" w:rsidTr="00642BF3">
        <w:trPr>
          <w:tblCellSpacing w:w="7" w:type="dxa"/>
          <w:jc w:val="center"/>
        </w:trPr>
        <w:tc>
          <w:tcPr>
            <w:tcW w:w="0" w:type="auto"/>
            <w:vAlign w:val="center"/>
          </w:tcPr>
          <w:p w14:paraId="714CD492" w14:textId="77777777" w:rsidR="00642BF3" w:rsidRPr="00A71D81" w:rsidRDefault="00642BF3" w:rsidP="00642BF3">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1AE38A86" wp14:editId="264609E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582F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C42109">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2B83EA6A"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EC4A44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8DEDB02"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7884C3F3"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185E348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11193E0"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4A62F61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1883BD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26D166C"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5E023394"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1581A8D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0FBFB94F" w14:textId="77777777" w:rsidR="00642BF3" w:rsidRPr="00A71D81" w:rsidRDefault="00642BF3" w:rsidP="00642BF3">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4934C398" w14:textId="77777777" w:rsidR="00642BF3" w:rsidRPr="00A71D81" w:rsidRDefault="00642BF3" w:rsidP="00642BF3">
      <w:pPr>
        <w:ind w:firstLine="375"/>
        <w:rPr>
          <w:rFonts w:ascii="GHEA Grapalat" w:hAnsi="GHEA Grapalat"/>
          <w:iCs/>
          <w:color w:val="000000"/>
          <w:sz w:val="15"/>
          <w:szCs w:val="21"/>
          <w:lang w:val="pt-BR"/>
        </w:rPr>
      </w:pPr>
    </w:p>
    <w:p w14:paraId="08408B65" w14:textId="77777777" w:rsidR="00642BF3" w:rsidRPr="00A71D81" w:rsidRDefault="00642BF3" w:rsidP="00642BF3">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F3047C2" w14:textId="77777777" w:rsidR="00642BF3" w:rsidRPr="00A71D81" w:rsidRDefault="00642BF3" w:rsidP="00642BF3">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6A3D9B71" w14:textId="77777777" w:rsidR="00642BF3" w:rsidRPr="00A71D81" w:rsidRDefault="00642BF3" w:rsidP="00642BF3">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58812035" w14:textId="77777777" w:rsidR="00642BF3" w:rsidRPr="00A71D81" w:rsidRDefault="00642BF3" w:rsidP="00642BF3">
      <w:pPr>
        <w:pStyle w:val="BodyTextIndent"/>
        <w:spacing w:line="240" w:lineRule="auto"/>
        <w:ind w:firstLine="0"/>
        <w:jc w:val="center"/>
        <w:rPr>
          <w:b/>
          <w:bCs/>
          <w:iCs/>
          <w:lang w:val="es-ES"/>
        </w:rPr>
      </w:pPr>
    </w:p>
    <w:p w14:paraId="6CBD6924" w14:textId="77777777" w:rsidR="00642BF3" w:rsidRPr="00A71D81" w:rsidRDefault="00642BF3" w:rsidP="00642BF3">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9778CC1" w14:textId="77777777" w:rsidR="00642BF3" w:rsidRPr="00A71D81" w:rsidRDefault="00642BF3" w:rsidP="00642BF3">
      <w:pPr>
        <w:pStyle w:val="BodyTextIndent"/>
        <w:spacing w:line="240" w:lineRule="auto"/>
        <w:ind w:firstLine="0"/>
        <w:rPr>
          <w:iCs/>
          <w:lang w:val="es-ES"/>
        </w:rPr>
      </w:pPr>
    </w:p>
    <w:p w14:paraId="3A5F9990"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0092EDCD"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1FB985B3"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2B4AEEA9" w14:textId="77777777" w:rsidR="00642BF3" w:rsidRPr="00A71D81" w:rsidRDefault="00642BF3" w:rsidP="00642BF3">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74B28512" w14:textId="77777777" w:rsidR="00642BF3" w:rsidRPr="00A71D81" w:rsidRDefault="00642BF3" w:rsidP="00642BF3">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7FA80A85" w14:textId="77777777" w:rsidR="00642BF3" w:rsidRPr="00A71D81" w:rsidRDefault="00642BF3" w:rsidP="00642B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42BF3" w:rsidRPr="00A71D81" w14:paraId="369C2D8E" w14:textId="77777777" w:rsidTr="00642BF3">
        <w:trPr>
          <w:jc w:val="right"/>
        </w:trPr>
        <w:tc>
          <w:tcPr>
            <w:tcW w:w="357" w:type="dxa"/>
            <w:vMerge w:val="restart"/>
            <w:shd w:val="clear" w:color="auto" w:fill="auto"/>
            <w:vAlign w:val="center"/>
          </w:tcPr>
          <w:p w14:paraId="6CA8860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182AA22C" w14:textId="77777777" w:rsidR="00642BF3" w:rsidRPr="00A71D81" w:rsidRDefault="00642BF3" w:rsidP="0064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642BF3" w:rsidRPr="00A71D81" w14:paraId="1D10D5CE" w14:textId="77777777" w:rsidTr="00642BF3">
        <w:trPr>
          <w:jc w:val="right"/>
        </w:trPr>
        <w:tc>
          <w:tcPr>
            <w:tcW w:w="357" w:type="dxa"/>
            <w:vMerge/>
            <w:shd w:val="clear" w:color="auto" w:fill="auto"/>
          </w:tcPr>
          <w:p w14:paraId="208C639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4D4C0B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0F1FCC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E7C39E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0EC58525"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A91A17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FEB9D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642BF3" w:rsidRPr="00A71D81" w14:paraId="0A76B55F" w14:textId="77777777" w:rsidTr="00642BF3">
        <w:trPr>
          <w:trHeight w:val="1105"/>
          <w:jc w:val="right"/>
        </w:trPr>
        <w:tc>
          <w:tcPr>
            <w:tcW w:w="357" w:type="dxa"/>
            <w:vMerge/>
            <w:tcBorders>
              <w:bottom w:val="single" w:sz="4" w:space="0" w:color="auto"/>
            </w:tcBorders>
            <w:shd w:val="clear" w:color="auto" w:fill="auto"/>
          </w:tcPr>
          <w:p w14:paraId="29E6F2A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BF736E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601EDA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307AA5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181E90C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A47BC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C2D738F"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6B70ED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7C20CE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791828E5" w14:textId="77777777" w:rsidTr="00642BF3">
        <w:trPr>
          <w:jc w:val="right"/>
        </w:trPr>
        <w:tc>
          <w:tcPr>
            <w:tcW w:w="357" w:type="dxa"/>
            <w:shd w:val="clear" w:color="auto" w:fill="auto"/>
            <w:vAlign w:val="center"/>
          </w:tcPr>
          <w:p w14:paraId="0718A5C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79B7EF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36340E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1BE5A2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E9466E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E3C674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E5249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5E572B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E6DE5D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2CBEA6A6" w14:textId="77777777" w:rsidTr="00642BF3">
        <w:trPr>
          <w:jc w:val="right"/>
        </w:trPr>
        <w:tc>
          <w:tcPr>
            <w:tcW w:w="357" w:type="dxa"/>
            <w:shd w:val="clear" w:color="auto" w:fill="auto"/>
          </w:tcPr>
          <w:p w14:paraId="2EE5E2B0"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73" w:type="dxa"/>
            <w:shd w:val="clear" w:color="auto" w:fill="auto"/>
          </w:tcPr>
          <w:p w14:paraId="44363967"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440" w:type="dxa"/>
            <w:shd w:val="clear" w:color="auto" w:fill="auto"/>
          </w:tcPr>
          <w:p w14:paraId="6F44F87C"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00" w:type="dxa"/>
            <w:shd w:val="clear" w:color="auto" w:fill="auto"/>
          </w:tcPr>
          <w:p w14:paraId="43FDA59B"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16" w:type="dxa"/>
            <w:shd w:val="clear" w:color="auto" w:fill="auto"/>
          </w:tcPr>
          <w:p w14:paraId="74C70F2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42" w:type="dxa"/>
            <w:shd w:val="clear" w:color="auto" w:fill="auto"/>
          </w:tcPr>
          <w:p w14:paraId="139E8326"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34" w:type="dxa"/>
            <w:shd w:val="clear" w:color="auto" w:fill="auto"/>
          </w:tcPr>
          <w:p w14:paraId="431A130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68" w:type="dxa"/>
            <w:shd w:val="clear" w:color="auto" w:fill="auto"/>
          </w:tcPr>
          <w:p w14:paraId="5A5A0083"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675" w:type="dxa"/>
            <w:shd w:val="clear" w:color="auto" w:fill="auto"/>
          </w:tcPr>
          <w:p w14:paraId="49D2882B" w14:textId="77777777" w:rsidR="00642BF3" w:rsidRPr="00A71D81" w:rsidRDefault="00642BF3" w:rsidP="00642BF3">
            <w:pPr>
              <w:pStyle w:val="NormalWeb"/>
              <w:spacing w:before="0" w:beforeAutospacing="0" w:after="0" w:afterAutospacing="0"/>
              <w:jc w:val="center"/>
              <w:rPr>
                <w:rFonts w:ascii="GHEA Grapalat" w:hAnsi="GHEA Grapalat"/>
              </w:rPr>
            </w:pPr>
          </w:p>
        </w:tc>
      </w:tr>
    </w:tbl>
    <w:p w14:paraId="290BFDA8" w14:textId="77777777" w:rsidR="00642BF3" w:rsidRPr="00A71D81" w:rsidRDefault="00642BF3" w:rsidP="00642BF3">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4C0ED738" w14:textId="77777777" w:rsidR="00642BF3" w:rsidRPr="00A71D81" w:rsidRDefault="00642BF3" w:rsidP="00642BF3">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0635A3B" w14:textId="77777777" w:rsidR="00642BF3" w:rsidRPr="00A71D81" w:rsidRDefault="00642BF3" w:rsidP="00642BF3">
      <w:pPr>
        <w:ind w:firstLine="375"/>
        <w:jc w:val="both"/>
        <w:rPr>
          <w:rFonts w:ascii="GHEA Grapalat" w:hAnsi="GHEA Grapalat"/>
          <w:iCs/>
          <w:snapToGrid w:val="0"/>
          <w:color w:val="000000"/>
          <w:sz w:val="21"/>
          <w:szCs w:val="21"/>
          <w:lang w:val="es-ES"/>
        </w:rPr>
      </w:pPr>
    </w:p>
    <w:p w14:paraId="2E896FF0" w14:textId="77777777" w:rsidR="00642BF3" w:rsidRPr="00A71D81" w:rsidRDefault="00642BF3" w:rsidP="00642BF3">
      <w:pPr>
        <w:ind w:firstLine="375"/>
        <w:jc w:val="both"/>
        <w:rPr>
          <w:rFonts w:ascii="GHEA Grapalat" w:hAnsi="GHEA Grapalat"/>
          <w:iCs/>
          <w:snapToGrid w:val="0"/>
          <w:color w:val="000000"/>
          <w:sz w:val="2"/>
          <w:szCs w:val="21"/>
          <w:lang w:val="es-ES"/>
        </w:rPr>
      </w:pPr>
    </w:p>
    <w:p w14:paraId="6998103E" w14:textId="77777777" w:rsidR="00642BF3" w:rsidRPr="00A71D81" w:rsidRDefault="00642BF3" w:rsidP="00642BF3">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42BF3" w:rsidRPr="00A71D81" w14:paraId="615DB234" w14:textId="77777777" w:rsidTr="00642BF3">
        <w:trPr>
          <w:trHeight w:val="266"/>
          <w:tblCellSpacing w:w="7" w:type="dxa"/>
          <w:jc w:val="center"/>
        </w:trPr>
        <w:tc>
          <w:tcPr>
            <w:tcW w:w="0" w:type="auto"/>
            <w:vAlign w:val="center"/>
          </w:tcPr>
          <w:p w14:paraId="09B4145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5C7DCE3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642BF3" w:rsidRPr="00A71D81" w14:paraId="74C43A24" w14:textId="77777777" w:rsidTr="00642BF3">
        <w:trPr>
          <w:trHeight w:val="473"/>
          <w:tblCellSpacing w:w="7" w:type="dxa"/>
          <w:jc w:val="center"/>
        </w:trPr>
        <w:tc>
          <w:tcPr>
            <w:tcW w:w="0" w:type="auto"/>
            <w:vAlign w:val="center"/>
          </w:tcPr>
          <w:p w14:paraId="628A6FF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3F774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77311426"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30DEF75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642BF3" w:rsidRPr="00A71D81" w14:paraId="706081F3" w14:textId="77777777" w:rsidTr="00642BF3">
        <w:trPr>
          <w:trHeight w:val="503"/>
          <w:tblCellSpacing w:w="7" w:type="dxa"/>
          <w:jc w:val="center"/>
        </w:trPr>
        <w:tc>
          <w:tcPr>
            <w:tcW w:w="0" w:type="auto"/>
            <w:vAlign w:val="center"/>
          </w:tcPr>
          <w:p w14:paraId="26F78059"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03A7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2731692D"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2D9CB88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r>
      <w:tr w:rsidR="00642BF3" w:rsidRPr="00A71D81" w14:paraId="30F6275B" w14:textId="77777777" w:rsidTr="00642BF3">
        <w:trPr>
          <w:trHeight w:val="281"/>
          <w:tblCellSpacing w:w="7" w:type="dxa"/>
          <w:jc w:val="center"/>
        </w:trPr>
        <w:tc>
          <w:tcPr>
            <w:tcW w:w="0" w:type="auto"/>
            <w:vAlign w:val="center"/>
          </w:tcPr>
          <w:p w14:paraId="41663A7B" w14:textId="77777777" w:rsidR="00642BF3" w:rsidRPr="00A71D81" w:rsidRDefault="00642BF3" w:rsidP="00642BF3">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09DE51D6" w14:textId="77777777" w:rsidR="00642BF3" w:rsidRPr="00A71D81" w:rsidRDefault="00642BF3" w:rsidP="00642BF3">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6E5092C4" w14:textId="77777777" w:rsidR="00642BF3" w:rsidRPr="00A71D81" w:rsidRDefault="00642BF3" w:rsidP="00642BF3">
      <w:pPr>
        <w:ind w:left="-142" w:firstLine="142"/>
        <w:jc w:val="center"/>
        <w:rPr>
          <w:rFonts w:ascii="GHEA Grapalat" w:hAnsi="GHEA Grapalat" w:cs="Sylfaen"/>
          <w:b/>
        </w:rPr>
      </w:pPr>
    </w:p>
    <w:p w14:paraId="241B58B3" w14:textId="77777777" w:rsidR="00642BF3" w:rsidRPr="00A71D81" w:rsidRDefault="00642BF3" w:rsidP="00642BF3">
      <w:pPr>
        <w:ind w:left="-142" w:firstLine="142"/>
        <w:jc w:val="center"/>
        <w:rPr>
          <w:rFonts w:ascii="GHEA Grapalat" w:hAnsi="GHEA Grapalat" w:cs="Sylfaen"/>
          <w:b/>
        </w:rPr>
      </w:pPr>
    </w:p>
    <w:p w14:paraId="20DF6ED1" w14:textId="77777777" w:rsidR="00DA789B" w:rsidRDefault="00DA789B" w:rsidP="00DA789B">
      <w:pPr>
        <w:rPr>
          <w:rFonts w:ascii="GHEA Grapalat" w:hAnsi="GHEA Grapalat" w:cs="Sylfaen"/>
          <w:b/>
        </w:rPr>
      </w:pPr>
    </w:p>
    <w:p w14:paraId="458F94E9" w14:textId="77777777" w:rsidR="00295929" w:rsidRPr="00A71D81" w:rsidRDefault="00295929" w:rsidP="00DA789B">
      <w:pPr>
        <w:rPr>
          <w:rFonts w:ascii="GHEA Grapalat" w:hAnsi="GHEA Grapalat" w:cs="Sylfaen"/>
          <w:i/>
          <w:sz w:val="20"/>
          <w:lang w:val="pt-BR"/>
        </w:rPr>
      </w:pPr>
    </w:p>
    <w:p w14:paraId="564DAD6A" w14:textId="77777777" w:rsidR="00642BF3" w:rsidRPr="00DA789B" w:rsidRDefault="00642BF3" w:rsidP="00642BF3">
      <w:pPr>
        <w:jc w:val="right"/>
        <w:rPr>
          <w:rFonts w:ascii="GHEA Grapalat" w:hAnsi="GHEA Grapalat" w:cs="Sylfaen"/>
          <w:i/>
          <w:sz w:val="20"/>
          <w:lang w:val="pt-BR"/>
        </w:rPr>
      </w:pPr>
      <w:r w:rsidRPr="00595447">
        <w:rPr>
          <w:rFonts w:ascii="GHEA Grapalat" w:hAnsi="GHEA Grapalat" w:cs="Sylfaen"/>
          <w:i/>
          <w:sz w:val="20"/>
          <w:lang w:val="pt-BR"/>
        </w:rPr>
        <w:lastRenderedPageBreak/>
        <w:t>Հավելված</w:t>
      </w:r>
      <w:r w:rsidRPr="00DA789B">
        <w:rPr>
          <w:rFonts w:ascii="GHEA Grapalat" w:hAnsi="GHEA Grapalat" w:cs="Sylfaen"/>
          <w:i/>
          <w:sz w:val="20"/>
          <w:lang w:val="pt-BR"/>
        </w:rPr>
        <w:t xml:space="preserve"> 3.1</w:t>
      </w:r>
    </w:p>
    <w:p w14:paraId="7D029951" w14:textId="77777777" w:rsidR="00642BF3" w:rsidRPr="00595447" w:rsidRDefault="00642BF3" w:rsidP="00642BF3">
      <w:pPr>
        <w:jc w:val="right"/>
        <w:rPr>
          <w:rFonts w:ascii="GHEA Grapalat" w:hAnsi="GHEA Grapalat" w:cs="Sylfaen"/>
          <w:i/>
          <w:sz w:val="20"/>
          <w:lang w:val="pt-BR"/>
        </w:rPr>
      </w:pPr>
      <w:r>
        <w:rPr>
          <w:rFonts w:ascii="GHEA Grapalat" w:hAnsi="GHEA Grapalat" w:cs="Sylfaen"/>
          <w:i/>
          <w:sz w:val="20"/>
          <w:lang w:val="pt-BR"/>
        </w:rPr>
        <w:t xml:space="preserve">«         »              202 </w:t>
      </w:r>
      <w:r w:rsidRPr="00595447">
        <w:rPr>
          <w:rFonts w:ascii="GHEA Grapalat" w:hAnsi="GHEA Grapalat" w:cs="Sylfaen"/>
          <w:i/>
          <w:sz w:val="20"/>
          <w:lang w:val="pt-BR"/>
        </w:rPr>
        <w:t xml:space="preserve"> թ. կնքված </w:t>
      </w:r>
    </w:p>
    <w:p w14:paraId="67C0A226" w14:textId="3C3883DA" w:rsidR="00642BF3" w:rsidRPr="00595447" w:rsidRDefault="00642BF3" w:rsidP="00642BF3">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C1689B">
        <w:rPr>
          <w:rFonts w:ascii="GHEA Grapalat" w:hAnsi="GHEA Grapalat" w:cs="Sylfaen"/>
          <w:b/>
          <w:lang w:val="pt-BR"/>
        </w:rPr>
        <w:t>2</w:t>
      </w:r>
      <w:r w:rsidR="007E7B56">
        <w:rPr>
          <w:rFonts w:ascii="GHEA Grapalat" w:hAnsi="GHEA Grapalat" w:cs="Sylfaen"/>
          <w:b/>
          <w:lang w:val="pt-BR"/>
        </w:rPr>
        <w:t>6</w:t>
      </w:r>
      <w:r w:rsidR="00C1689B">
        <w:rPr>
          <w:rFonts w:ascii="GHEA Grapalat" w:hAnsi="GHEA Grapalat" w:cs="Sylfaen"/>
          <w:b/>
          <w:lang w:val="pt-BR"/>
        </w:rPr>
        <w:t>/2</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64197108" w14:textId="77777777" w:rsidR="00642BF3" w:rsidRPr="00F60A09" w:rsidRDefault="00642BF3" w:rsidP="00642BF3">
      <w:pPr>
        <w:tabs>
          <w:tab w:val="left" w:pos="360"/>
          <w:tab w:val="left" w:pos="540"/>
        </w:tabs>
        <w:jc w:val="center"/>
        <w:rPr>
          <w:rFonts w:ascii="Sylfaen" w:hAnsi="Sylfaen" w:cs="Sylfaen"/>
          <w:b/>
          <w:bCs/>
          <w:lang w:val="pt-BR"/>
        </w:rPr>
      </w:pPr>
    </w:p>
    <w:p w14:paraId="3F1228F5" w14:textId="77777777" w:rsidR="00642BF3" w:rsidRPr="00F60A09" w:rsidRDefault="00642BF3" w:rsidP="00642BF3">
      <w:pPr>
        <w:ind w:left="-142" w:firstLine="142"/>
        <w:jc w:val="center"/>
        <w:rPr>
          <w:rFonts w:ascii="GHEA Grapalat" w:hAnsi="GHEA Grapalat" w:cs="Sylfaen"/>
          <w:lang w:val="pt-BR"/>
        </w:rPr>
      </w:pPr>
    </w:p>
    <w:p w14:paraId="36BA0BCE" w14:textId="77777777" w:rsidR="00642BF3" w:rsidRPr="00F60A09" w:rsidRDefault="00642BF3" w:rsidP="00642BF3">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1A63BEA5" w14:textId="77777777" w:rsidR="00642BF3" w:rsidRPr="00B80749" w:rsidRDefault="00642BF3" w:rsidP="00642BF3">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7F958D7D" w14:textId="77777777" w:rsidR="00642BF3" w:rsidRPr="00B80749" w:rsidRDefault="00642BF3" w:rsidP="00642BF3">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2761F48A" w14:textId="77777777" w:rsidR="00642BF3" w:rsidRPr="00B80749" w:rsidRDefault="00642BF3" w:rsidP="00642BF3">
      <w:pPr>
        <w:tabs>
          <w:tab w:val="left" w:pos="360"/>
          <w:tab w:val="left" w:pos="540"/>
        </w:tabs>
        <w:rPr>
          <w:rFonts w:ascii="GHEA Grapalat" w:hAnsi="GHEA Grapalat" w:cs="Sylfaen"/>
          <w:sz w:val="18"/>
          <w:szCs w:val="22"/>
          <w:lang w:val="pt-BR"/>
        </w:rPr>
      </w:pPr>
    </w:p>
    <w:p w14:paraId="73EF1CFC" w14:textId="77777777" w:rsidR="00642BF3" w:rsidRPr="00B80749" w:rsidRDefault="00642BF3" w:rsidP="00642BF3">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737DAFF" w14:textId="77777777" w:rsidR="00642BF3" w:rsidRPr="00B80749" w:rsidRDefault="00642BF3" w:rsidP="00642BF3">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74D92E64" w14:textId="77777777" w:rsidR="00642BF3" w:rsidRPr="00A71D81" w:rsidRDefault="00642BF3" w:rsidP="00642BF3">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4AD5B6A7" w14:textId="77777777" w:rsidR="00642BF3" w:rsidRPr="00A71D81" w:rsidRDefault="00642BF3" w:rsidP="00642BF3">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3CCF61E" w14:textId="77777777" w:rsidR="00642BF3" w:rsidRPr="00A71D81" w:rsidRDefault="00642BF3" w:rsidP="00642BF3">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690AA161" w14:textId="77777777" w:rsidR="00642BF3" w:rsidRPr="00A71D81" w:rsidRDefault="00642BF3" w:rsidP="00642BF3">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42BF3" w:rsidRPr="00A71D81" w14:paraId="7BC6AD6D" w14:textId="77777777" w:rsidTr="00642BF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7DE0730" w14:textId="77777777" w:rsidR="00642BF3" w:rsidRPr="00A71D81" w:rsidRDefault="00642BF3" w:rsidP="00642BF3">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642BF3" w:rsidRPr="00A71D81" w14:paraId="16B5EE9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FF82B82"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EA9C5E9"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1A5184"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642BF3" w:rsidRPr="00A71D81" w14:paraId="0FA04EC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8E4B07"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E12C46"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E6C6660" w14:textId="77777777" w:rsidR="00642BF3" w:rsidRPr="00A71D81" w:rsidRDefault="00642BF3" w:rsidP="00642BF3">
            <w:pPr>
              <w:jc w:val="center"/>
              <w:rPr>
                <w:rFonts w:ascii="GHEA Grapalat" w:hAnsi="GHEA Grapalat" w:cs="Sylfaen"/>
                <w:sz w:val="18"/>
                <w:szCs w:val="18"/>
                <w:lang w:val="ru-RU" w:eastAsia="ru-RU"/>
              </w:rPr>
            </w:pPr>
          </w:p>
        </w:tc>
      </w:tr>
      <w:tr w:rsidR="00642BF3" w:rsidRPr="00A71D81" w14:paraId="208E5D07"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3FA592C"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3BA7A8"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9B9420" w14:textId="77777777" w:rsidR="00642BF3" w:rsidRPr="00A71D81" w:rsidRDefault="00642BF3" w:rsidP="00642BF3">
            <w:pPr>
              <w:jc w:val="center"/>
              <w:rPr>
                <w:rFonts w:ascii="GHEA Grapalat" w:hAnsi="GHEA Grapalat" w:cs="Sylfaen"/>
                <w:sz w:val="18"/>
                <w:szCs w:val="18"/>
                <w:lang w:val="ru-RU" w:eastAsia="ru-RU"/>
              </w:rPr>
            </w:pPr>
          </w:p>
        </w:tc>
      </w:tr>
    </w:tbl>
    <w:p w14:paraId="1093A160" w14:textId="77777777" w:rsidR="00642BF3" w:rsidRPr="00A71D81" w:rsidRDefault="00642BF3" w:rsidP="00642BF3">
      <w:pPr>
        <w:tabs>
          <w:tab w:val="left" w:pos="360"/>
          <w:tab w:val="left" w:pos="540"/>
        </w:tabs>
        <w:jc w:val="both"/>
        <w:rPr>
          <w:rFonts w:ascii="GHEA Grapalat" w:hAnsi="GHEA Grapalat" w:cs="Sylfaen"/>
          <w:lang w:eastAsia="ru-RU"/>
        </w:rPr>
      </w:pPr>
    </w:p>
    <w:p w14:paraId="0AA28C76" w14:textId="77777777" w:rsidR="00642BF3" w:rsidRPr="00A71D81" w:rsidRDefault="00642BF3" w:rsidP="00642BF3">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8F34145" w14:textId="77777777" w:rsidR="00642BF3" w:rsidRPr="00A71D81" w:rsidRDefault="00642BF3" w:rsidP="00642BF3">
      <w:pPr>
        <w:tabs>
          <w:tab w:val="left" w:pos="360"/>
          <w:tab w:val="left" w:pos="540"/>
        </w:tabs>
        <w:rPr>
          <w:rFonts w:ascii="GHEA Grapalat" w:hAnsi="GHEA Grapalat" w:cs="Sylfaen"/>
          <w:sz w:val="22"/>
          <w:szCs w:val="22"/>
          <w:lang w:val="hy-AM"/>
        </w:rPr>
      </w:pPr>
    </w:p>
    <w:p w14:paraId="471BA299" w14:textId="77777777" w:rsidR="00642BF3" w:rsidRPr="00A71D81" w:rsidRDefault="00642BF3" w:rsidP="00642BF3">
      <w:pPr>
        <w:jc w:val="center"/>
        <w:rPr>
          <w:rFonts w:ascii="GHEA Grapalat" w:hAnsi="GHEA Grapalat" w:cs="Sylfaen"/>
          <w:sz w:val="22"/>
          <w:szCs w:val="22"/>
          <w:lang w:val="hy-AM"/>
        </w:rPr>
      </w:pPr>
    </w:p>
    <w:p w14:paraId="0A3999B5" w14:textId="77777777" w:rsidR="00642BF3" w:rsidRPr="00A71D81" w:rsidRDefault="00642BF3" w:rsidP="00642BF3">
      <w:pPr>
        <w:jc w:val="center"/>
        <w:rPr>
          <w:rFonts w:ascii="GHEA Grapalat" w:hAnsi="GHEA Grapalat" w:cs="Sylfaen"/>
          <w:sz w:val="14"/>
          <w:szCs w:val="14"/>
          <w:lang w:val="hy-AM"/>
        </w:rPr>
      </w:pPr>
    </w:p>
    <w:p w14:paraId="5ECA6B3A" w14:textId="77777777" w:rsidR="00642BF3" w:rsidRPr="00A71D81" w:rsidRDefault="00642BF3" w:rsidP="00642BF3">
      <w:pPr>
        <w:jc w:val="center"/>
        <w:rPr>
          <w:rFonts w:ascii="GHEA Grapalat" w:hAnsi="GHEA Grapalat" w:cs="Sylfaen"/>
          <w:sz w:val="22"/>
          <w:szCs w:val="22"/>
          <w:lang w:val="hy-AM"/>
        </w:rPr>
      </w:pPr>
    </w:p>
    <w:p w14:paraId="16806BEF" w14:textId="77777777" w:rsidR="00642BF3" w:rsidRPr="00A71D81" w:rsidRDefault="00642BF3" w:rsidP="00642BF3">
      <w:pPr>
        <w:jc w:val="center"/>
        <w:rPr>
          <w:rFonts w:ascii="GHEA Grapalat" w:hAnsi="GHEA Grapalat" w:cs="Sylfaen"/>
          <w:sz w:val="22"/>
          <w:szCs w:val="22"/>
        </w:rPr>
      </w:pPr>
      <w:r w:rsidRPr="00A71D81">
        <w:rPr>
          <w:rFonts w:ascii="GHEA Grapalat" w:hAnsi="GHEA Grapalat" w:cs="Sylfaen"/>
          <w:sz w:val="22"/>
          <w:szCs w:val="22"/>
        </w:rPr>
        <w:t>ԿՈՂՄԵՐԸ</w:t>
      </w:r>
    </w:p>
    <w:p w14:paraId="57B97DD3" w14:textId="77777777" w:rsidR="00642BF3" w:rsidRPr="00A71D81" w:rsidRDefault="00642BF3" w:rsidP="00642BF3">
      <w:pPr>
        <w:jc w:val="center"/>
        <w:rPr>
          <w:rFonts w:ascii="GHEA Grapalat" w:hAnsi="GHEA Grapalat" w:cs="Sylfaen"/>
          <w:sz w:val="22"/>
          <w:szCs w:val="22"/>
        </w:rPr>
      </w:pPr>
    </w:p>
    <w:p w14:paraId="021CE4DE" w14:textId="77777777" w:rsidR="00642BF3" w:rsidRPr="00A71D81" w:rsidRDefault="00642BF3" w:rsidP="00642BF3">
      <w:pPr>
        <w:tabs>
          <w:tab w:val="left" w:pos="360"/>
          <w:tab w:val="left" w:pos="540"/>
        </w:tabs>
        <w:rPr>
          <w:rFonts w:ascii="GHEA Grapalat" w:hAnsi="GHEA Grapalat" w:cs="Sylfaen"/>
          <w:sz w:val="22"/>
          <w:szCs w:val="22"/>
        </w:rPr>
      </w:pPr>
    </w:p>
    <w:p w14:paraId="2984CAA1" w14:textId="77777777" w:rsidR="00642BF3" w:rsidRPr="00A71D81" w:rsidRDefault="00642BF3" w:rsidP="00642BF3">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42BF3" w:rsidRPr="00A71D81" w14:paraId="651A6C77" w14:textId="77777777" w:rsidTr="00642BF3">
        <w:tc>
          <w:tcPr>
            <w:tcW w:w="4785" w:type="dxa"/>
          </w:tcPr>
          <w:p w14:paraId="665E3BE2"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482C4330"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1BFFDE0" w14:textId="77777777" w:rsidR="00642BF3" w:rsidRPr="00A71D81" w:rsidRDefault="00642BF3" w:rsidP="00642BF3">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D7B62BF" w14:textId="77777777" w:rsidR="00642BF3" w:rsidRPr="00A71D81" w:rsidRDefault="00642BF3" w:rsidP="00642BF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42BF3" w:rsidRPr="00A71D81" w14:paraId="2DF9CFFD" w14:textId="77777777" w:rsidTr="00642BF3">
        <w:trPr>
          <w:tblCellSpacing w:w="7" w:type="dxa"/>
          <w:jc w:val="center"/>
        </w:trPr>
        <w:tc>
          <w:tcPr>
            <w:tcW w:w="0" w:type="auto"/>
            <w:vAlign w:val="center"/>
          </w:tcPr>
          <w:p w14:paraId="01883A91"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23B85D8"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08AA004"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12971A7"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642BF3" w:rsidRPr="00AE2768" w14:paraId="6C8C6107" w14:textId="77777777" w:rsidTr="00642BF3">
        <w:trPr>
          <w:tblCellSpacing w:w="7" w:type="dxa"/>
          <w:jc w:val="center"/>
        </w:trPr>
        <w:tc>
          <w:tcPr>
            <w:tcW w:w="0" w:type="auto"/>
            <w:vAlign w:val="center"/>
          </w:tcPr>
          <w:p w14:paraId="63ACD8DA"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9081485"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46083B6F"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4DCFAC0" w14:textId="77777777" w:rsidR="00642BF3" w:rsidRPr="00AE2768"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642BF3" w:rsidRPr="00AE2768" w14:paraId="08400E9D" w14:textId="77777777" w:rsidTr="00642BF3">
        <w:trPr>
          <w:tblCellSpacing w:w="7" w:type="dxa"/>
          <w:jc w:val="center"/>
        </w:trPr>
        <w:tc>
          <w:tcPr>
            <w:tcW w:w="0" w:type="auto"/>
            <w:vAlign w:val="center"/>
          </w:tcPr>
          <w:p w14:paraId="60733C1B" w14:textId="77777777" w:rsidR="00642BF3" w:rsidRPr="00AE2768" w:rsidRDefault="00642BF3" w:rsidP="00642BF3">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FD5CDAC" w14:textId="77777777" w:rsidR="00642BF3" w:rsidRPr="00AE2768" w:rsidRDefault="00642BF3" w:rsidP="00642BF3">
            <w:pPr>
              <w:rPr>
                <w:rFonts w:ascii="GHEA Grapalat" w:hAnsi="GHEA Grapalat" w:cs="GHEA Grapalat"/>
                <w:color w:val="000000"/>
                <w:sz w:val="21"/>
                <w:szCs w:val="21"/>
                <w:lang w:val="ru-RU" w:eastAsia="ru-RU"/>
              </w:rPr>
            </w:pPr>
          </w:p>
        </w:tc>
      </w:tr>
    </w:tbl>
    <w:p w14:paraId="1C7D4952" w14:textId="77777777" w:rsidR="00642BF3" w:rsidRPr="00AE2768" w:rsidRDefault="00642BF3" w:rsidP="00642BF3">
      <w:pPr>
        <w:ind w:left="-142" w:firstLine="142"/>
        <w:jc w:val="center"/>
        <w:rPr>
          <w:rFonts w:ascii="GHEA Grapalat" w:hAnsi="GHEA Grapalat" w:cs="Sylfaen"/>
          <w:b/>
        </w:rPr>
      </w:pPr>
    </w:p>
    <w:p w14:paraId="0D728FAE" w14:textId="77777777" w:rsidR="00642BF3" w:rsidRPr="00131E9C" w:rsidRDefault="00642BF3" w:rsidP="00642BF3">
      <w:pPr>
        <w:tabs>
          <w:tab w:val="left" w:pos="8640"/>
        </w:tabs>
        <w:rPr>
          <w:rFonts w:ascii="GHEA Grapalat" w:hAnsi="GHEA Grapalat" w:cs="GHEA Grapalat"/>
          <w:sz w:val="22"/>
          <w:szCs w:val="22"/>
          <w:lang w:val="hy-AM"/>
        </w:rPr>
      </w:pPr>
    </w:p>
    <w:p w14:paraId="7EFEC539" w14:textId="77777777" w:rsidR="00642BF3" w:rsidRDefault="00642BF3" w:rsidP="00642BF3">
      <w:pPr>
        <w:jc w:val="right"/>
        <w:rPr>
          <w:rFonts w:ascii="GHEA Grapalat" w:hAnsi="GHEA Grapalat" w:cs="GHEA Grapalat"/>
          <w:sz w:val="22"/>
          <w:szCs w:val="22"/>
          <w:lang w:val="hy-AM"/>
        </w:rPr>
      </w:pPr>
    </w:p>
    <w:p w14:paraId="0EE112B2" w14:textId="77777777" w:rsidR="00642BF3" w:rsidRDefault="00642BF3" w:rsidP="00642BF3">
      <w:pPr>
        <w:jc w:val="right"/>
        <w:rPr>
          <w:rFonts w:ascii="GHEA Grapalat" w:hAnsi="GHEA Grapalat" w:cs="GHEA Grapalat"/>
          <w:sz w:val="22"/>
          <w:szCs w:val="22"/>
          <w:lang w:val="hy-AM"/>
        </w:rPr>
      </w:pPr>
    </w:p>
    <w:p w14:paraId="6B96FB39" w14:textId="77777777" w:rsidR="00642BF3" w:rsidRDefault="00642BF3" w:rsidP="00642BF3">
      <w:pPr>
        <w:jc w:val="right"/>
        <w:rPr>
          <w:rFonts w:ascii="GHEA Grapalat" w:hAnsi="GHEA Grapalat" w:cs="GHEA Grapalat"/>
          <w:sz w:val="22"/>
          <w:szCs w:val="22"/>
          <w:lang w:val="hy-AM"/>
        </w:rPr>
      </w:pPr>
    </w:p>
    <w:p w14:paraId="1A309B44" w14:textId="77777777" w:rsidR="00642BF3" w:rsidRDefault="00642BF3" w:rsidP="00642BF3">
      <w:pPr>
        <w:jc w:val="right"/>
        <w:rPr>
          <w:rFonts w:ascii="GHEA Grapalat" w:hAnsi="GHEA Grapalat" w:cs="GHEA Grapalat"/>
          <w:sz w:val="22"/>
          <w:szCs w:val="22"/>
          <w:lang w:val="hy-AM"/>
        </w:rPr>
      </w:pPr>
    </w:p>
    <w:p w14:paraId="55C1465C" w14:textId="77777777" w:rsidR="00642BF3" w:rsidRDefault="00642BF3" w:rsidP="00642BF3">
      <w:pPr>
        <w:jc w:val="right"/>
        <w:rPr>
          <w:rFonts w:ascii="GHEA Grapalat" w:hAnsi="GHEA Grapalat" w:cs="GHEA Grapalat"/>
          <w:sz w:val="22"/>
          <w:szCs w:val="22"/>
          <w:lang w:val="hy-AM"/>
        </w:rPr>
      </w:pPr>
    </w:p>
    <w:p w14:paraId="72B51C46" w14:textId="77777777" w:rsidR="00642BF3" w:rsidRDefault="00642BF3" w:rsidP="00642BF3">
      <w:pPr>
        <w:jc w:val="right"/>
        <w:rPr>
          <w:rFonts w:ascii="GHEA Grapalat" w:hAnsi="GHEA Grapalat" w:cs="GHEA Grapalat"/>
          <w:sz w:val="22"/>
          <w:szCs w:val="22"/>
          <w:lang w:val="hy-AM"/>
        </w:rPr>
      </w:pPr>
    </w:p>
    <w:p w14:paraId="290A9601" w14:textId="77777777" w:rsidR="00642BF3" w:rsidRDefault="00642BF3" w:rsidP="00642BF3">
      <w:pPr>
        <w:jc w:val="right"/>
        <w:rPr>
          <w:rFonts w:ascii="GHEA Grapalat" w:hAnsi="GHEA Grapalat" w:cs="GHEA Grapalat"/>
          <w:sz w:val="22"/>
          <w:szCs w:val="22"/>
          <w:lang w:val="hy-AM"/>
        </w:rPr>
      </w:pPr>
    </w:p>
    <w:p w14:paraId="16295F7C" w14:textId="77777777" w:rsidR="00642BF3" w:rsidRDefault="00642BF3" w:rsidP="00642BF3">
      <w:pPr>
        <w:jc w:val="right"/>
        <w:rPr>
          <w:rFonts w:ascii="GHEA Grapalat" w:hAnsi="GHEA Grapalat" w:cs="GHEA Grapalat"/>
          <w:sz w:val="22"/>
          <w:szCs w:val="22"/>
          <w:lang w:val="hy-AM"/>
        </w:rPr>
      </w:pPr>
    </w:p>
    <w:p w14:paraId="4C40D796" w14:textId="77777777" w:rsidR="00642BF3" w:rsidRDefault="00642BF3" w:rsidP="00642BF3">
      <w:pPr>
        <w:jc w:val="right"/>
        <w:rPr>
          <w:rFonts w:ascii="GHEA Grapalat" w:hAnsi="GHEA Grapalat" w:cs="GHEA Grapalat"/>
          <w:sz w:val="22"/>
          <w:szCs w:val="22"/>
          <w:lang w:val="hy-AM"/>
        </w:rPr>
      </w:pPr>
    </w:p>
    <w:p w14:paraId="6E9B7087" w14:textId="77777777" w:rsidR="00642BF3" w:rsidRDefault="00642BF3" w:rsidP="00642BF3">
      <w:pPr>
        <w:jc w:val="right"/>
        <w:rPr>
          <w:rFonts w:ascii="GHEA Grapalat" w:hAnsi="GHEA Grapalat" w:cs="GHEA Grapalat"/>
          <w:sz w:val="22"/>
          <w:szCs w:val="22"/>
          <w:lang w:val="hy-AM"/>
        </w:rPr>
      </w:pPr>
    </w:p>
    <w:p w14:paraId="5C38DF7B" w14:textId="77777777" w:rsidR="00642BF3" w:rsidRDefault="00642BF3" w:rsidP="00642BF3">
      <w:pPr>
        <w:jc w:val="right"/>
        <w:rPr>
          <w:rFonts w:ascii="GHEA Grapalat" w:hAnsi="GHEA Grapalat" w:cs="GHEA Grapalat"/>
          <w:sz w:val="22"/>
          <w:szCs w:val="22"/>
          <w:lang w:val="hy-AM"/>
        </w:rPr>
      </w:pPr>
    </w:p>
    <w:p w14:paraId="20A52F82" w14:textId="77777777" w:rsidR="000E7242" w:rsidRDefault="000E7242" w:rsidP="00642BF3">
      <w:pPr>
        <w:jc w:val="right"/>
        <w:rPr>
          <w:rFonts w:ascii="GHEA Grapalat" w:hAnsi="GHEA Grapalat" w:cs="GHEA Grapalat"/>
          <w:sz w:val="22"/>
          <w:szCs w:val="22"/>
          <w:lang w:val="hy-AM"/>
        </w:rPr>
      </w:pPr>
      <w:bookmarkStart w:id="17" w:name="_GoBack"/>
      <w:bookmarkEnd w:id="17"/>
    </w:p>
    <w:p w14:paraId="0CE25604" w14:textId="77777777" w:rsidR="00642BF3" w:rsidRDefault="00642BF3" w:rsidP="00642BF3">
      <w:pPr>
        <w:jc w:val="right"/>
        <w:rPr>
          <w:rFonts w:ascii="GHEA Grapalat" w:hAnsi="GHEA Grapalat" w:cs="GHEA Grapalat"/>
          <w:sz w:val="22"/>
          <w:szCs w:val="22"/>
          <w:lang w:val="hy-AM"/>
        </w:rPr>
      </w:pPr>
    </w:p>
    <w:p w14:paraId="620A933F" w14:textId="77777777" w:rsidR="00642BF3" w:rsidRDefault="00642BF3" w:rsidP="00642BF3">
      <w:pPr>
        <w:jc w:val="right"/>
        <w:rPr>
          <w:rFonts w:ascii="GHEA Grapalat" w:hAnsi="GHEA Grapalat" w:cs="GHEA Grapalat"/>
          <w:sz w:val="22"/>
          <w:szCs w:val="22"/>
          <w:lang w:val="hy-AM"/>
        </w:rPr>
      </w:pPr>
    </w:p>
    <w:p w14:paraId="4ABFAFC7" w14:textId="77777777" w:rsidR="00642BF3" w:rsidRDefault="00642BF3" w:rsidP="00642BF3">
      <w:pPr>
        <w:jc w:val="right"/>
        <w:rPr>
          <w:rFonts w:ascii="GHEA Grapalat" w:hAnsi="GHEA Grapalat" w:cs="GHEA Grapalat"/>
          <w:sz w:val="22"/>
          <w:szCs w:val="22"/>
          <w:lang w:val="hy-AM"/>
        </w:rPr>
      </w:pPr>
    </w:p>
    <w:p w14:paraId="1F405DF5" w14:textId="77777777" w:rsidR="00642BF3" w:rsidRPr="00A4034C" w:rsidRDefault="00642BF3" w:rsidP="00642BF3">
      <w:pPr>
        <w:jc w:val="right"/>
        <w:rPr>
          <w:rFonts w:ascii="GHEA Grapalat" w:hAnsi="GHEA Grapalat"/>
          <w:i/>
          <w:sz w:val="18"/>
          <w:lang w:val="hy-AM"/>
        </w:rPr>
      </w:pPr>
      <w:bookmarkStart w:id="18" w:name="_Hlk187704942"/>
      <w:r w:rsidRPr="005E1F72">
        <w:rPr>
          <w:rFonts w:ascii="GHEA Grapalat" w:hAnsi="GHEA Grapalat"/>
          <w:i/>
          <w:sz w:val="18"/>
          <w:lang w:val="hy-AM"/>
        </w:rPr>
        <w:lastRenderedPageBreak/>
        <w:t xml:space="preserve">Հավելված N </w:t>
      </w:r>
      <w:r w:rsidRPr="00A4034C">
        <w:rPr>
          <w:rFonts w:ascii="GHEA Grapalat" w:hAnsi="GHEA Grapalat"/>
          <w:i/>
          <w:sz w:val="18"/>
          <w:lang w:val="hy-AM"/>
        </w:rPr>
        <w:t>4</w:t>
      </w:r>
    </w:p>
    <w:p w14:paraId="03614AB6" w14:textId="77777777"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67BDF44" w14:textId="2A55C067"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D408F1">
        <w:rPr>
          <w:rFonts w:ascii="GHEA Grapalat" w:hAnsi="GHEA Grapalat" w:cs="Sylfaen"/>
          <w:b/>
          <w:lang w:val="pt-BR"/>
        </w:rPr>
        <w:t>26</w:t>
      </w:r>
      <w:r w:rsidR="00C1689B">
        <w:rPr>
          <w:rFonts w:ascii="GHEA Grapalat" w:hAnsi="GHEA Grapalat" w:cs="Sylfaen"/>
          <w:b/>
          <w:lang w:val="pt-BR"/>
        </w:rPr>
        <w:t>/2</w:t>
      </w:r>
      <w:r w:rsidRPr="003D7A72">
        <w:rPr>
          <w:rFonts w:ascii="GHEA Grapalat" w:hAnsi="GHEA Grapalat"/>
          <w:lang w:val="es-ES"/>
        </w:rPr>
        <w:t>»</w:t>
      </w:r>
      <w:r w:rsidRPr="00595447">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1931018E" w14:textId="77777777" w:rsidR="00642BF3" w:rsidRPr="00F32F71" w:rsidRDefault="00642BF3" w:rsidP="00642BF3">
      <w:pPr>
        <w:tabs>
          <w:tab w:val="left" w:pos="360"/>
          <w:tab w:val="left" w:pos="540"/>
        </w:tabs>
        <w:jc w:val="center"/>
        <w:rPr>
          <w:rFonts w:ascii="Sylfaen" w:hAnsi="Sylfaen" w:cs="Sylfaen"/>
          <w:b/>
          <w:bCs/>
          <w:lang w:val="pt-BR"/>
        </w:rPr>
      </w:pPr>
    </w:p>
    <w:p w14:paraId="081573DD" w14:textId="77777777" w:rsidR="00642BF3" w:rsidRPr="00A4034C" w:rsidRDefault="00642BF3" w:rsidP="00642BF3">
      <w:pPr>
        <w:jc w:val="right"/>
        <w:rPr>
          <w:rFonts w:ascii="GHEA Grapalat" w:hAnsi="GHEA Grapalat"/>
          <w:i/>
          <w:sz w:val="18"/>
          <w:lang w:val="hy-AM"/>
        </w:rPr>
      </w:pPr>
    </w:p>
    <w:p w14:paraId="3A0A9F81" w14:textId="77777777" w:rsidR="00642BF3" w:rsidRDefault="00642BF3" w:rsidP="00642BF3">
      <w:pPr>
        <w:rPr>
          <w:rFonts w:ascii="GHEA Grapalat" w:hAnsi="GHEA Grapalat" w:cs="GHEA Grapalat"/>
          <w:sz w:val="22"/>
          <w:szCs w:val="22"/>
          <w:lang w:val="hy-AM"/>
        </w:rPr>
      </w:pPr>
    </w:p>
    <w:p w14:paraId="4495F6DF" w14:textId="77777777" w:rsidR="00642BF3" w:rsidRDefault="00642BF3" w:rsidP="00642BF3">
      <w:pPr>
        <w:rPr>
          <w:rFonts w:ascii="GHEA Grapalat" w:hAnsi="GHEA Grapalat" w:cs="GHEA Grapalat"/>
          <w:sz w:val="22"/>
          <w:szCs w:val="22"/>
          <w:lang w:val="hy-AM"/>
        </w:rPr>
      </w:pPr>
    </w:p>
    <w:p w14:paraId="482CAF24" w14:textId="77777777" w:rsidR="00642BF3" w:rsidRDefault="00642BF3" w:rsidP="00642BF3">
      <w:pPr>
        <w:rPr>
          <w:rFonts w:ascii="GHEA Grapalat" w:hAnsi="GHEA Grapalat" w:cs="GHEA Grapalat"/>
          <w:sz w:val="22"/>
          <w:szCs w:val="22"/>
          <w:lang w:val="hy-AM"/>
        </w:rPr>
      </w:pPr>
    </w:p>
    <w:p w14:paraId="7547C1A8" w14:textId="77777777" w:rsidR="00642BF3" w:rsidRDefault="00642BF3" w:rsidP="00642BF3">
      <w:pPr>
        <w:rPr>
          <w:rFonts w:ascii="GHEA Grapalat" w:hAnsi="GHEA Grapalat" w:cs="GHEA Grapalat"/>
          <w:sz w:val="22"/>
          <w:szCs w:val="22"/>
          <w:lang w:val="hy-AM"/>
        </w:rPr>
      </w:pPr>
    </w:p>
    <w:p w14:paraId="5CDD321B" w14:textId="77777777" w:rsidR="00642BF3" w:rsidRPr="00635053" w:rsidRDefault="00642BF3" w:rsidP="00642B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CD81B30" w14:textId="77777777" w:rsidR="00642BF3" w:rsidRPr="00635053" w:rsidRDefault="00642BF3" w:rsidP="00642BF3">
      <w:pPr>
        <w:jc w:val="center"/>
        <w:rPr>
          <w:rFonts w:ascii="GHEA Grapalat" w:hAnsi="GHEA Grapalat" w:cs="GHEA Grapalat"/>
          <w:sz w:val="22"/>
          <w:szCs w:val="22"/>
          <w:lang w:val="hy-AM"/>
        </w:rPr>
      </w:pPr>
    </w:p>
    <w:p w14:paraId="7997D10F" w14:textId="77777777" w:rsidR="00642BF3" w:rsidRPr="005E1F72" w:rsidRDefault="00642BF3" w:rsidP="00642BF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03C175F" w14:textId="77777777" w:rsidR="00642BF3" w:rsidRDefault="00642BF3" w:rsidP="00642BF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C597925" w14:textId="77777777" w:rsidR="00642BF3" w:rsidRPr="005E1F72" w:rsidRDefault="00642BF3" w:rsidP="00642BF3">
      <w:pPr>
        <w:jc w:val="both"/>
        <w:rPr>
          <w:rFonts w:ascii="GHEA Grapalat" w:hAnsi="GHEA Grapalat"/>
          <w:sz w:val="22"/>
          <w:szCs w:val="22"/>
          <w:vertAlign w:val="superscript"/>
          <w:lang w:val="es-ES"/>
        </w:rPr>
      </w:pPr>
    </w:p>
    <w:p w14:paraId="7F894DEA" w14:textId="77777777" w:rsidR="00642BF3" w:rsidRPr="00E5270C" w:rsidRDefault="00642BF3" w:rsidP="00642BF3">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17F032B" w14:textId="77777777" w:rsidR="00642BF3" w:rsidRPr="005E1F72" w:rsidRDefault="00642BF3" w:rsidP="00642BF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10A95786" w14:textId="77777777" w:rsidR="00642BF3" w:rsidRPr="005E1F72" w:rsidRDefault="00642BF3" w:rsidP="00642BF3">
      <w:pPr>
        <w:jc w:val="both"/>
        <w:rPr>
          <w:rFonts w:ascii="GHEA Grapalat" w:hAnsi="GHEA Grapalat" w:cs="Sylfaen"/>
          <w:vertAlign w:val="superscript"/>
          <w:lang w:val="es-ES"/>
        </w:rPr>
      </w:pPr>
    </w:p>
    <w:p w14:paraId="4B8F6D6C" w14:textId="77777777" w:rsidR="00642BF3" w:rsidRPr="005E1F72" w:rsidRDefault="00642BF3" w:rsidP="00642BF3">
      <w:pPr>
        <w:jc w:val="both"/>
        <w:rPr>
          <w:rFonts w:ascii="GHEA Grapalat" w:hAnsi="GHEA Grapalat"/>
          <w:sz w:val="22"/>
          <w:szCs w:val="22"/>
          <w:u w:val="single"/>
          <w:lang w:val="es-ES"/>
        </w:rPr>
      </w:pPr>
    </w:p>
    <w:p w14:paraId="5865957C"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hy-AM"/>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249A4D" w14:textId="77777777" w:rsidR="00642BF3" w:rsidRDefault="00642BF3" w:rsidP="00642BF3">
      <w:pPr>
        <w:jc w:val="both"/>
        <w:rPr>
          <w:rFonts w:ascii="GHEA Grapalat" w:hAnsi="GHEA Grapalat" w:cs="Sylfaen"/>
          <w:sz w:val="20"/>
          <w:szCs w:val="20"/>
          <w:lang w:val="es-ES"/>
        </w:rPr>
      </w:pPr>
    </w:p>
    <w:p w14:paraId="33405729"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65C9BE8" w14:textId="77777777" w:rsidR="00642BF3" w:rsidRDefault="00642BF3" w:rsidP="00642BF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69D5EF37" w14:textId="77777777" w:rsidR="00642BF3" w:rsidRDefault="00642BF3" w:rsidP="00642BF3">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4F470C50" w14:textId="77777777" w:rsidR="00642BF3" w:rsidRDefault="00642BF3" w:rsidP="00642BF3">
      <w:pPr>
        <w:jc w:val="both"/>
        <w:rPr>
          <w:rFonts w:ascii="GHEA Grapalat" w:hAnsi="GHEA Grapalat" w:cs="Sylfaen"/>
          <w:sz w:val="20"/>
          <w:szCs w:val="20"/>
          <w:lang w:val="es-ES"/>
        </w:rPr>
      </w:pPr>
    </w:p>
    <w:p w14:paraId="73B03226" w14:textId="77777777" w:rsidR="00642BF3" w:rsidRPr="00E5270C" w:rsidRDefault="00642BF3" w:rsidP="00642BF3">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980DAE2" w14:textId="77777777" w:rsidR="00642BF3" w:rsidRPr="00513F14" w:rsidRDefault="00642BF3" w:rsidP="00642BF3">
      <w:pPr>
        <w:jc w:val="center"/>
        <w:rPr>
          <w:rFonts w:ascii="GHEA Grapalat" w:hAnsi="GHEA Grapalat" w:cs="GHEA Grapalat"/>
          <w:sz w:val="22"/>
          <w:szCs w:val="22"/>
          <w:lang w:val="es-ES"/>
        </w:rPr>
      </w:pPr>
    </w:p>
    <w:p w14:paraId="6F59EC56" w14:textId="77777777" w:rsidR="00642BF3" w:rsidRDefault="00642BF3" w:rsidP="00642BF3">
      <w:pPr>
        <w:ind w:firstLine="709"/>
        <w:jc w:val="both"/>
        <w:rPr>
          <w:lang w:val="es-ES"/>
        </w:rPr>
      </w:pPr>
    </w:p>
    <w:p w14:paraId="67CC9015" w14:textId="77777777" w:rsidR="00642BF3" w:rsidRDefault="00642BF3" w:rsidP="00642BF3">
      <w:pPr>
        <w:ind w:firstLine="709"/>
        <w:jc w:val="both"/>
        <w:rPr>
          <w:lang w:val="es-ES"/>
        </w:rPr>
      </w:pPr>
    </w:p>
    <w:p w14:paraId="2DC064C0" w14:textId="77777777" w:rsidR="00642BF3" w:rsidRDefault="00642BF3" w:rsidP="00642BF3">
      <w:pPr>
        <w:ind w:firstLine="709"/>
        <w:jc w:val="both"/>
        <w:rPr>
          <w:lang w:val="es-ES"/>
        </w:rPr>
      </w:pPr>
    </w:p>
    <w:p w14:paraId="48E5DB89" w14:textId="77777777" w:rsidR="00642BF3" w:rsidRDefault="00642BF3" w:rsidP="00642BF3">
      <w:pPr>
        <w:ind w:firstLine="709"/>
        <w:jc w:val="both"/>
        <w:rPr>
          <w:lang w:val="es-ES"/>
        </w:rPr>
      </w:pPr>
    </w:p>
    <w:p w14:paraId="3524030B" w14:textId="77777777" w:rsidR="00642BF3" w:rsidRPr="009A5836" w:rsidRDefault="00642BF3" w:rsidP="00642BF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958288" w14:textId="77777777" w:rsidR="00642BF3" w:rsidRDefault="00642BF3" w:rsidP="00642B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FBD6477" w14:textId="77777777" w:rsidR="00642BF3" w:rsidRPr="009A5836" w:rsidRDefault="00642BF3" w:rsidP="00642B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FC3E087" w14:textId="77777777" w:rsidR="00642BF3" w:rsidRPr="009A5836" w:rsidRDefault="00642BF3" w:rsidP="00642BF3">
      <w:pPr>
        <w:jc w:val="right"/>
        <w:rPr>
          <w:rFonts w:ascii="GHEA Grapalat" w:hAnsi="GHEA Grapalat"/>
          <w:sz w:val="20"/>
          <w:lang w:val="hy-AM"/>
        </w:rPr>
      </w:pPr>
      <w:r w:rsidRPr="009A5836">
        <w:rPr>
          <w:rFonts w:ascii="GHEA Grapalat" w:hAnsi="GHEA Grapalat"/>
          <w:sz w:val="20"/>
          <w:lang w:val="hy-AM"/>
        </w:rPr>
        <w:t xml:space="preserve">    </w:t>
      </w:r>
    </w:p>
    <w:p w14:paraId="588976D4" w14:textId="77777777" w:rsidR="00642BF3" w:rsidRDefault="00642BF3" w:rsidP="00642B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2CA0906A" w14:textId="77777777" w:rsidR="00642BF3" w:rsidRDefault="00642BF3" w:rsidP="00642B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6D0ED7A" w14:textId="77777777" w:rsidR="00642BF3" w:rsidRDefault="00642BF3" w:rsidP="00642BF3">
      <w:pPr>
        <w:jc w:val="center"/>
        <w:rPr>
          <w:rFonts w:ascii="GHEA Grapalat" w:hAnsi="GHEA Grapalat" w:cs="Sylfaen"/>
          <w:sz w:val="16"/>
          <w:szCs w:val="16"/>
          <w:lang w:val="es-ES"/>
        </w:rPr>
      </w:pPr>
    </w:p>
    <w:p w14:paraId="38333949" w14:textId="77777777" w:rsidR="00642BF3" w:rsidRPr="009A5836" w:rsidRDefault="00642BF3" w:rsidP="00642B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202988CD" w14:textId="77777777" w:rsidR="00642BF3" w:rsidRPr="00E5270C" w:rsidRDefault="00642BF3" w:rsidP="00642BF3">
      <w:pPr>
        <w:ind w:firstLine="709"/>
        <w:jc w:val="both"/>
        <w:rPr>
          <w:lang w:val="es-ES"/>
        </w:rPr>
      </w:pPr>
    </w:p>
    <w:p w14:paraId="7471EDCC" w14:textId="77777777" w:rsidR="00642BF3" w:rsidRDefault="00642BF3" w:rsidP="00642BF3">
      <w:pPr>
        <w:rPr>
          <w:rFonts w:ascii="GHEA Grapalat" w:hAnsi="GHEA Grapalat" w:cs="GHEA Grapalat"/>
          <w:sz w:val="22"/>
          <w:szCs w:val="22"/>
          <w:lang w:val="hy-AM"/>
        </w:rPr>
      </w:pPr>
    </w:p>
    <w:p w14:paraId="51BC9655" w14:textId="77777777" w:rsidR="00642BF3" w:rsidRPr="00131E9C" w:rsidRDefault="00642BF3" w:rsidP="00642BF3">
      <w:pPr>
        <w:tabs>
          <w:tab w:val="left" w:pos="8640"/>
        </w:tabs>
        <w:rPr>
          <w:rFonts w:ascii="GHEA Grapalat" w:hAnsi="GHEA Grapalat" w:cs="GHEA Grapalat"/>
          <w:sz w:val="22"/>
          <w:szCs w:val="22"/>
          <w:lang w:val="hy-AM"/>
        </w:rPr>
      </w:pPr>
    </w:p>
    <w:p w14:paraId="4AE01205" w14:textId="77777777" w:rsidR="00642BF3" w:rsidRDefault="00642BF3" w:rsidP="00642BF3">
      <w:pPr>
        <w:jc w:val="right"/>
        <w:rPr>
          <w:rFonts w:ascii="GHEA Grapalat" w:hAnsi="GHEA Grapalat" w:cs="GHEA Grapalat"/>
          <w:sz w:val="22"/>
          <w:szCs w:val="22"/>
          <w:lang w:val="hy-AM"/>
        </w:rPr>
      </w:pPr>
    </w:p>
    <w:p w14:paraId="11202D2D" w14:textId="77777777" w:rsidR="00642BF3" w:rsidRDefault="00642BF3" w:rsidP="00642BF3">
      <w:pPr>
        <w:jc w:val="right"/>
        <w:rPr>
          <w:rFonts w:ascii="GHEA Grapalat" w:hAnsi="GHEA Grapalat" w:cs="GHEA Grapalat"/>
          <w:sz w:val="22"/>
          <w:szCs w:val="22"/>
          <w:lang w:val="hy-AM"/>
        </w:rPr>
      </w:pPr>
    </w:p>
    <w:p w14:paraId="1A71C548" w14:textId="77777777" w:rsidR="00642BF3" w:rsidRDefault="00642BF3" w:rsidP="00642BF3">
      <w:pPr>
        <w:jc w:val="right"/>
        <w:rPr>
          <w:rFonts w:ascii="GHEA Grapalat" w:hAnsi="GHEA Grapalat" w:cs="GHEA Grapalat"/>
          <w:sz w:val="22"/>
          <w:szCs w:val="22"/>
          <w:lang w:val="hy-AM"/>
        </w:rPr>
      </w:pPr>
    </w:p>
    <w:p w14:paraId="19AA1BE6" w14:textId="77777777" w:rsidR="00642BF3" w:rsidRDefault="00642BF3" w:rsidP="00642BF3">
      <w:pPr>
        <w:jc w:val="right"/>
        <w:rPr>
          <w:rFonts w:ascii="GHEA Grapalat" w:hAnsi="GHEA Grapalat" w:cs="GHEA Grapalat"/>
          <w:sz w:val="22"/>
          <w:szCs w:val="22"/>
          <w:lang w:val="hy-AM"/>
        </w:rPr>
      </w:pPr>
    </w:p>
    <w:p w14:paraId="2DFCF7A2" w14:textId="77777777" w:rsidR="00642BF3" w:rsidRDefault="00642BF3" w:rsidP="00642BF3">
      <w:pPr>
        <w:jc w:val="right"/>
        <w:rPr>
          <w:rFonts w:ascii="GHEA Grapalat" w:hAnsi="GHEA Grapalat" w:cs="GHEA Grapalat"/>
          <w:sz w:val="22"/>
          <w:szCs w:val="22"/>
          <w:lang w:val="hy-AM"/>
        </w:rPr>
      </w:pPr>
    </w:p>
    <w:p w14:paraId="5CB4DAB7" w14:textId="77777777" w:rsidR="00642BF3" w:rsidRDefault="00642BF3" w:rsidP="00642BF3">
      <w:pPr>
        <w:jc w:val="right"/>
        <w:rPr>
          <w:rFonts w:ascii="GHEA Grapalat" w:hAnsi="GHEA Grapalat" w:cs="GHEA Grapalat"/>
          <w:sz w:val="22"/>
          <w:szCs w:val="22"/>
          <w:lang w:val="hy-AM"/>
        </w:rPr>
      </w:pPr>
    </w:p>
    <w:p w14:paraId="213788A8" w14:textId="77777777" w:rsidR="00642BF3" w:rsidRDefault="00642BF3" w:rsidP="00642BF3">
      <w:pPr>
        <w:jc w:val="right"/>
        <w:rPr>
          <w:rFonts w:ascii="GHEA Grapalat" w:hAnsi="GHEA Grapalat" w:cs="GHEA Grapalat"/>
          <w:sz w:val="22"/>
          <w:szCs w:val="22"/>
          <w:lang w:val="hy-AM"/>
        </w:rPr>
      </w:pPr>
    </w:p>
    <w:p w14:paraId="6A825744" w14:textId="77777777" w:rsidR="00642BF3" w:rsidRDefault="00642BF3" w:rsidP="00642BF3">
      <w:pPr>
        <w:jc w:val="right"/>
        <w:rPr>
          <w:rFonts w:ascii="GHEA Grapalat" w:hAnsi="GHEA Grapalat" w:cs="GHEA Grapalat"/>
          <w:sz w:val="22"/>
          <w:szCs w:val="22"/>
          <w:lang w:val="hy-AM"/>
        </w:rPr>
      </w:pPr>
    </w:p>
    <w:sectPr w:rsidR="00642BF3" w:rsidSect="00642BF3">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D904A" w14:textId="77777777" w:rsidR="006A38DB" w:rsidRDefault="006A38DB">
      <w:r>
        <w:separator/>
      </w:r>
    </w:p>
  </w:endnote>
  <w:endnote w:type="continuationSeparator" w:id="0">
    <w:p w14:paraId="4C504859" w14:textId="77777777" w:rsidR="006A38DB" w:rsidRDefault="006A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04294" w14:textId="77777777" w:rsidR="006A38DB" w:rsidRDefault="006A38DB">
      <w:r>
        <w:separator/>
      </w:r>
    </w:p>
  </w:footnote>
  <w:footnote w:type="continuationSeparator" w:id="0">
    <w:p w14:paraId="2BD78602" w14:textId="77777777" w:rsidR="006A38DB" w:rsidRDefault="006A38DB">
      <w:r>
        <w:continuationSeparator/>
      </w:r>
    </w:p>
  </w:footnote>
  <w:footnote w:id="1">
    <w:p w14:paraId="0479151E" w14:textId="23568D36" w:rsidR="004B2E0A" w:rsidRPr="00AE74A0" w:rsidRDefault="004B2E0A"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4B2E0A" w:rsidRPr="006265F4" w:rsidRDefault="004B2E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4B2E0A" w:rsidRPr="006265F4" w:rsidRDefault="004B2E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4B2E0A" w:rsidRPr="006265F4" w:rsidRDefault="004B2E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4B2E0A" w:rsidRPr="00D45BA2" w:rsidRDefault="004B2E0A">
      <w:pPr>
        <w:pStyle w:val="FootnoteText"/>
      </w:pPr>
    </w:p>
  </w:footnote>
  <w:footnote w:id="2">
    <w:p w14:paraId="5BDAD4EB" w14:textId="2D2151B3" w:rsidR="004B2E0A" w:rsidRPr="006265F4" w:rsidRDefault="004B2E0A"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4B2E0A" w:rsidRPr="006265F4" w:rsidRDefault="004B2E0A"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4B2E0A" w:rsidRPr="00D45BA2" w:rsidRDefault="004B2E0A" w:rsidP="00D45BA2">
      <w:pPr>
        <w:pStyle w:val="FootnoteText"/>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4B2E0A" w:rsidRPr="006F2A6C" w:rsidRDefault="004B2E0A"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4B2E0A" w:rsidRPr="00D45BA2" w:rsidRDefault="004B2E0A"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4BBBCD3C" w14:textId="43E7C133" w:rsidR="004B2E0A" w:rsidRPr="001258CE" w:rsidRDefault="004B2E0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62AD7680" w14:textId="77777777" w:rsidR="004B2E0A" w:rsidRPr="004B72E3" w:rsidRDefault="004B2E0A" w:rsidP="00623C41">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3A805A9" w14:textId="77777777" w:rsidR="004B2E0A" w:rsidRPr="004B72E3" w:rsidRDefault="004B2E0A" w:rsidP="00623C41">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FEDF338" w14:textId="77777777" w:rsidR="004B2E0A" w:rsidRPr="00084034" w:rsidRDefault="004B2E0A" w:rsidP="00623C41">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7698887A" w14:textId="77777777" w:rsidR="004B2E0A" w:rsidRPr="000B7538" w:rsidRDefault="004B2E0A" w:rsidP="00623C41">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54B8A80E" w14:textId="77777777" w:rsidR="004B2E0A" w:rsidRPr="000B7538" w:rsidRDefault="004B2E0A"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B14051D" w14:textId="77777777" w:rsidR="004B2E0A" w:rsidRPr="000B7538" w:rsidRDefault="004B2E0A"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5A15162E" w14:textId="77777777" w:rsidR="004B2E0A" w:rsidRPr="006F2A6C" w:rsidRDefault="004B2E0A" w:rsidP="00623C4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7600CB15" w14:textId="77777777" w:rsidR="004B2E0A" w:rsidRPr="00084034" w:rsidRDefault="004B2E0A" w:rsidP="00623C41">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77BE5CF" w14:textId="77777777" w:rsidR="004B2E0A" w:rsidRPr="00084034" w:rsidRDefault="004B2E0A" w:rsidP="00623C41">
      <w:pPr>
        <w:pStyle w:val="FootnoteText"/>
        <w:rPr>
          <w:rFonts w:asciiTheme="minorHAnsi" w:hAnsiTheme="minorHAnsi"/>
          <w:lang w:val="hy-AM"/>
        </w:rPr>
      </w:pPr>
    </w:p>
  </w:footnote>
  <w:footnote w:id="9">
    <w:p w14:paraId="0A3E8289" w14:textId="77777777" w:rsidR="004B2E0A" w:rsidRPr="00FD4E69" w:rsidRDefault="004B2E0A" w:rsidP="007A626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4B2E0A" w:rsidRPr="00FD4E69" w:rsidRDefault="004B2E0A"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4B2E0A" w:rsidRPr="000B7538" w:rsidRDefault="004B2E0A"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4B2E0A" w:rsidRPr="000B7538" w:rsidRDefault="004B2E0A"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4B2E0A" w:rsidRPr="00523B4A" w:rsidRDefault="004B2E0A">
      <w:pPr>
        <w:pStyle w:val="FootnoteText"/>
        <w:rPr>
          <w:rFonts w:asciiTheme="minorHAnsi" w:hAnsiTheme="minorHAnsi"/>
        </w:rPr>
      </w:pPr>
    </w:p>
  </w:footnote>
  <w:footnote w:id="12">
    <w:p w14:paraId="67F79B5E" w14:textId="77777777" w:rsidR="004B2E0A" w:rsidRPr="00D52874" w:rsidRDefault="004B2E0A" w:rsidP="00642BF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3">
    <w:p w14:paraId="21104FEC" w14:textId="77777777" w:rsidR="004B2E0A" w:rsidRPr="006265F4" w:rsidDel="007942E8" w:rsidRDefault="004B2E0A" w:rsidP="00642BF3">
      <w:pPr>
        <w:pStyle w:val="FootnoteText"/>
        <w:rPr>
          <w:del w:id="11"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14:paraId="09D6E45C" w14:textId="77777777" w:rsidR="004B2E0A" w:rsidRPr="006265F4" w:rsidRDefault="004B2E0A" w:rsidP="00642BF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40345D0" w14:textId="77777777" w:rsidR="004B2E0A" w:rsidRPr="006265F4" w:rsidDel="007942E8" w:rsidRDefault="004B2E0A" w:rsidP="00642BF3">
      <w:pPr>
        <w:pStyle w:val="FootnoteText"/>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5BE9989B" w14:textId="77777777" w:rsidR="004B2E0A" w:rsidRPr="002646ED" w:rsidDel="007942E8" w:rsidRDefault="004B2E0A" w:rsidP="00850578">
      <w:pPr>
        <w:pStyle w:val="FootnoteText"/>
        <w:jc w:val="both"/>
        <w:rPr>
          <w:del w:id="13" w:author="User" w:date="2019-05-26T10:04:00Z"/>
          <w:sz w:val="16"/>
          <w:szCs w:val="16"/>
          <w:lang w:val="en-US"/>
        </w:rPr>
      </w:pPr>
    </w:p>
  </w:footnote>
  <w:footnote w:id="16">
    <w:p w14:paraId="180DA7A5" w14:textId="77777777" w:rsidR="004B2E0A" w:rsidRPr="006265F4" w:rsidDel="002877FC" w:rsidRDefault="004B2E0A" w:rsidP="00642BF3">
      <w:pPr>
        <w:pStyle w:val="FootnoteText"/>
        <w:jc w:val="both"/>
        <w:rPr>
          <w:del w:id="14"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14:paraId="5EE52215" w14:textId="77777777" w:rsidR="004B2E0A" w:rsidRPr="006265F4" w:rsidDel="002877FC" w:rsidRDefault="004B2E0A" w:rsidP="00642BF3">
      <w:pPr>
        <w:pStyle w:val="FootnoteText"/>
        <w:jc w:val="both"/>
        <w:rPr>
          <w:del w:id="15"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14:paraId="175961DD" w14:textId="77777777" w:rsidR="004B2E0A" w:rsidRDefault="004B2E0A" w:rsidP="00642BF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1590"/>
    <w:rsid w:val="00012347"/>
    <w:rsid w:val="00012E2C"/>
    <w:rsid w:val="00013093"/>
    <w:rsid w:val="000132F3"/>
    <w:rsid w:val="000135CB"/>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458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571"/>
    <w:rsid w:val="00085931"/>
    <w:rsid w:val="000878DB"/>
    <w:rsid w:val="00087A30"/>
    <w:rsid w:val="000911CA"/>
    <w:rsid w:val="00091365"/>
    <w:rsid w:val="000917B9"/>
    <w:rsid w:val="00091EBC"/>
    <w:rsid w:val="00092D0A"/>
    <w:rsid w:val="0009380C"/>
    <w:rsid w:val="0009449B"/>
    <w:rsid w:val="000946A3"/>
    <w:rsid w:val="000952D8"/>
    <w:rsid w:val="00095EB1"/>
    <w:rsid w:val="00096865"/>
    <w:rsid w:val="00097DE8"/>
    <w:rsid w:val="000A37CE"/>
    <w:rsid w:val="000A5B16"/>
    <w:rsid w:val="000A6B75"/>
    <w:rsid w:val="000A706E"/>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9F5"/>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360"/>
    <w:rsid w:val="000E7242"/>
    <w:rsid w:val="000E7612"/>
    <w:rsid w:val="000E79BD"/>
    <w:rsid w:val="000F008F"/>
    <w:rsid w:val="000F109E"/>
    <w:rsid w:val="000F201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AFB"/>
    <w:rsid w:val="00106365"/>
    <w:rsid w:val="00106D44"/>
    <w:rsid w:val="00106DEE"/>
    <w:rsid w:val="00106F3B"/>
    <w:rsid w:val="00110D13"/>
    <w:rsid w:val="0011131D"/>
    <w:rsid w:val="0011380C"/>
    <w:rsid w:val="00113F0D"/>
    <w:rsid w:val="00115905"/>
    <w:rsid w:val="001159FA"/>
    <w:rsid w:val="0011611E"/>
    <w:rsid w:val="00116E47"/>
    <w:rsid w:val="00117020"/>
    <w:rsid w:val="00117964"/>
    <w:rsid w:val="00117DAA"/>
    <w:rsid w:val="00121357"/>
    <w:rsid w:val="00122684"/>
    <w:rsid w:val="001241F6"/>
    <w:rsid w:val="001242C4"/>
    <w:rsid w:val="00124461"/>
    <w:rsid w:val="001258CE"/>
    <w:rsid w:val="00126579"/>
    <w:rsid w:val="001276C9"/>
    <w:rsid w:val="00127D73"/>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466"/>
    <w:rsid w:val="00143BD7"/>
    <w:rsid w:val="00143E8C"/>
    <w:rsid w:val="0014472E"/>
    <w:rsid w:val="00144F73"/>
    <w:rsid w:val="001458D6"/>
    <w:rsid w:val="00145CC3"/>
    <w:rsid w:val="00147CD0"/>
    <w:rsid w:val="00147DD7"/>
    <w:rsid w:val="00147F14"/>
    <w:rsid w:val="00150CBE"/>
    <w:rsid w:val="001514D1"/>
    <w:rsid w:val="001515DE"/>
    <w:rsid w:val="00151EB5"/>
    <w:rsid w:val="00152059"/>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AFD"/>
    <w:rsid w:val="00172BD7"/>
    <w:rsid w:val="0017323F"/>
    <w:rsid w:val="001732FB"/>
    <w:rsid w:val="00174FE1"/>
    <w:rsid w:val="00175F8F"/>
    <w:rsid w:val="00175FDC"/>
    <w:rsid w:val="001763F5"/>
    <w:rsid w:val="00176A38"/>
    <w:rsid w:val="00176A92"/>
    <w:rsid w:val="00177245"/>
    <w:rsid w:val="0017759F"/>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8C5"/>
    <w:rsid w:val="001B0D9A"/>
    <w:rsid w:val="001B1370"/>
    <w:rsid w:val="001B1FC4"/>
    <w:rsid w:val="001B21A3"/>
    <w:rsid w:val="001B37D2"/>
    <w:rsid w:val="001B45A9"/>
    <w:rsid w:val="001B478E"/>
    <w:rsid w:val="001B6FCF"/>
    <w:rsid w:val="001B7698"/>
    <w:rsid w:val="001C07C6"/>
    <w:rsid w:val="001C0849"/>
    <w:rsid w:val="001C0B2D"/>
    <w:rsid w:val="001C27B8"/>
    <w:rsid w:val="001C3D83"/>
    <w:rsid w:val="001C3F6C"/>
    <w:rsid w:val="001C76F7"/>
    <w:rsid w:val="001C7C1A"/>
    <w:rsid w:val="001D1139"/>
    <w:rsid w:val="001D1D00"/>
    <w:rsid w:val="001D2D62"/>
    <w:rsid w:val="001D2F4E"/>
    <w:rsid w:val="001D5FF7"/>
    <w:rsid w:val="001D6531"/>
    <w:rsid w:val="001D718C"/>
    <w:rsid w:val="001D7228"/>
    <w:rsid w:val="001D74FA"/>
    <w:rsid w:val="001D78C5"/>
    <w:rsid w:val="001E0216"/>
    <w:rsid w:val="001E17BA"/>
    <w:rsid w:val="001E26A0"/>
    <w:rsid w:val="001E2794"/>
    <w:rsid w:val="001E2814"/>
    <w:rsid w:val="001E55B2"/>
    <w:rsid w:val="001E5866"/>
    <w:rsid w:val="001E7733"/>
    <w:rsid w:val="001F0335"/>
    <w:rsid w:val="001F0371"/>
    <w:rsid w:val="001F1DF0"/>
    <w:rsid w:val="001F3094"/>
    <w:rsid w:val="001F3237"/>
    <w:rsid w:val="001F34A4"/>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26B"/>
    <w:rsid w:val="00220491"/>
    <w:rsid w:val="00220ACB"/>
    <w:rsid w:val="00220C7C"/>
    <w:rsid w:val="002218FE"/>
    <w:rsid w:val="00222819"/>
    <w:rsid w:val="002240AB"/>
    <w:rsid w:val="00224EDD"/>
    <w:rsid w:val="002250D8"/>
    <w:rsid w:val="0022515E"/>
    <w:rsid w:val="00225258"/>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1918"/>
    <w:rsid w:val="0024205E"/>
    <w:rsid w:val="00244642"/>
    <w:rsid w:val="00244B38"/>
    <w:rsid w:val="00246F46"/>
    <w:rsid w:val="0025145E"/>
    <w:rsid w:val="00251721"/>
    <w:rsid w:val="00251E84"/>
    <w:rsid w:val="00252C72"/>
    <w:rsid w:val="00252C9C"/>
    <w:rsid w:val="002539A3"/>
    <w:rsid w:val="002542AE"/>
    <w:rsid w:val="00254A36"/>
    <w:rsid w:val="0025574A"/>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929"/>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100"/>
    <w:rsid w:val="002E530A"/>
    <w:rsid w:val="002E531D"/>
    <w:rsid w:val="002E67D3"/>
    <w:rsid w:val="002E7EE1"/>
    <w:rsid w:val="002F1A0F"/>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E12"/>
    <w:rsid w:val="00316381"/>
    <w:rsid w:val="003169A4"/>
    <w:rsid w:val="0032071C"/>
    <w:rsid w:val="00321A56"/>
    <w:rsid w:val="00321B20"/>
    <w:rsid w:val="00323053"/>
    <w:rsid w:val="0032359C"/>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53A"/>
    <w:rsid w:val="0038579B"/>
    <w:rsid w:val="003862E0"/>
    <w:rsid w:val="00386369"/>
    <w:rsid w:val="00386E4B"/>
    <w:rsid w:val="003871DA"/>
    <w:rsid w:val="003873E6"/>
    <w:rsid w:val="00387F66"/>
    <w:rsid w:val="00390155"/>
    <w:rsid w:val="0039085B"/>
    <w:rsid w:val="00391E56"/>
    <w:rsid w:val="00392525"/>
    <w:rsid w:val="0039338D"/>
    <w:rsid w:val="00393ECF"/>
    <w:rsid w:val="003946B4"/>
    <w:rsid w:val="003949A5"/>
    <w:rsid w:val="00394E5D"/>
    <w:rsid w:val="00395D6D"/>
    <w:rsid w:val="00395F9B"/>
    <w:rsid w:val="0039646A"/>
    <w:rsid w:val="00396D60"/>
    <w:rsid w:val="003972CC"/>
    <w:rsid w:val="0039754F"/>
    <w:rsid w:val="00397DC0"/>
    <w:rsid w:val="003A0A31"/>
    <w:rsid w:val="003A145D"/>
    <w:rsid w:val="003A2BE0"/>
    <w:rsid w:val="003A35BF"/>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A48"/>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589"/>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46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ACD"/>
    <w:rsid w:val="004A676E"/>
    <w:rsid w:val="004A712A"/>
    <w:rsid w:val="004A7722"/>
    <w:rsid w:val="004B1786"/>
    <w:rsid w:val="004B2363"/>
    <w:rsid w:val="004B28E1"/>
    <w:rsid w:val="004B2E0A"/>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BA"/>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B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8F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6FE0"/>
    <w:rsid w:val="00587072"/>
    <w:rsid w:val="005900F2"/>
    <w:rsid w:val="005918A4"/>
    <w:rsid w:val="00591C69"/>
    <w:rsid w:val="0059282A"/>
    <w:rsid w:val="00592A50"/>
    <w:rsid w:val="005939DE"/>
    <w:rsid w:val="0059404D"/>
    <w:rsid w:val="00594FEE"/>
    <w:rsid w:val="00595213"/>
    <w:rsid w:val="005953F4"/>
    <w:rsid w:val="005960B4"/>
    <w:rsid w:val="0059636E"/>
    <w:rsid w:val="005A1236"/>
    <w:rsid w:val="005A16C6"/>
    <w:rsid w:val="005A1D54"/>
    <w:rsid w:val="005A22BD"/>
    <w:rsid w:val="005A30E5"/>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269"/>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568"/>
    <w:rsid w:val="006237BD"/>
    <w:rsid w:val="00623998"/>
    <w:rsid w:val="00623C41"/>
    <w:rsid w:val="006265F4"/>
    <w:rsid w:val="00627101"/>
    <w:rsid w:val="0062728A"/>
    <w:rsid w:val="00627351"/>
    <w:rsid w:val="00627E00"/>
    <w:rsid w:val="00630BF1"/>
    <w:rsid w:val="00630CC3"/>
    <w:rsid w:val="0063101C"/>
    <w:rsid w:val="00631658"/>
    <w:rsid w:val="00631744"/>
    <w:rsid w:val="00633389"/>
    <w:rsid w:val="00633E1E"/>
    <w:rsid w:val="00634DC9"/>
    <w:rsid w:val="0063504B"/>
    <w:rsid w:val="0063530A"/>
    <w:rsid w:val="00635D52"/>
    <w:rsid w:val="0063768A"/>
    <w:rsid w:val="00637DAB"/>
    <w:rsid w:val="0064015C"/>
    <w:rsid w:val="00641AD5"/>
    <w:rsid w:val="00642402"/>
    <w:rsid w:val="00642BF3"/>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3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E6F"/>
    <w:rsid w:val="0067579A"/>
    <w:rsid w:val="00675DB0"/>
    <w:rsid w:val="00676178"/>
    <w:rsid w:val="00677658"/>
    <w:rsid w:val="00677C72"/>
    <w:rsid w:val="00677CC4"/>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38DB"/>
    <w:rsid w:val="006A475C"/>
    <w:rsid w:val="006A6D19"/>
    <w:rsid w:val="006A7B7A"/>
    <w:rsid w:val="006B0116"/>
    <w:rsid w:val="006B0566"/>
    <w:rsid w:val="006B20F7"/>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83A"/>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09"/>
    <w:rsid w:val="006D4E1D"/>
    <w:rsid w:val="006D5232"/>
    <w:rsid w:val="006D5516"/>
    <w:rsid w:val="006D5E0B"/>
    <w:rsid w:val="006D6150"/>
    <w:rsid w:val="006D67D5"/>
    <w:rsid w:val="006E07C1"/>
    <w:rsid w:val="006E0F22"/>
    <w:rsid w:val="006E31B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92"/>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959"/>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26D6"/>
    <w:rsid w:val="00723462"/>
    <w:rsid w:val="007248F1"/>
    <w:rsid w:val="00725ED3"/>
    <w:rsid w:val="007268F5"/>
    <w:rsid w:val="00730C78"/>
    <w:rsid w:val="007319A4"/>
    <w:rsid w:val="00731BD1"/>
    <w:rsid w:val="00731D26"/>
    <w:rsid w:val="00734132"/>
    <w:rsid w:val="00735365"/>
    <w:rsid w:val="007366A1"/>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AE0"/>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1E7"/>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626C"/>
    <w:rsid w:val="007A7DEB"/>
    <w:rsid w:val="007B188A"/>
    <w:rsid w:val="007B207A"/>
    <w:rsid w:val="007B36E4"/>
    <w:rsid w:val="007B3D9D"/>
    <w:rsid w:val="007B6811"/>
    <w:rsid w:val="007C009B"/>
    <w:rsid w:val="007C081F"/>
    <w:rsid w:val="007C0837"/>
    <w:rsid w:val="007C13B3"/>
    <w:rsid w:val="007C15C5"/>
    <w:rsid w:val="007C1825"/>
    <w:rsid w:val="007C1D08"/>
    <w:rsid w:val="007C2D9A"/>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48D"/>
    <w:rsid w:val="007E6804"/>
    <w:rsid w:val="007E6E01"/>
    <w:rsid w:val="007E7B56"/>
    <w:rsid w:val="007F12DE"/>
    <w:rsid w:val="007F1314"/>
    <w:rsid w:val="007F1F51"/>
    <w:rsid w:val="007F281F"/>
    <w:rsid w:val="007F3495"/>
    <w:rsid w:val="007F47DE"/>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39F0"/>
    <w:rsid w:val="00814170"/>
    <w:rsid w:val="00814DBD"/>
    <w:rsid w:val="00816505"/>
    <w:rsid w:val="00817461"/>
    <w:rsid w:val="00820257"/>
    <w:rsid w:val="0082102B"/>
    <w:rsid w:val="00821921"/>
    <w:rsid w:val="00821C82"/>
    <w:rsid w:val="008223F5"/>
    <w:rsid w:val="008225FF"/>
    <w:rsid w:val="00822942"/>
    <w:rsid w:val="008229D3"/>
    <w:rsid w:val="0082361A"/>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578"/>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409"/>
    <w:rsid w:val="0087155D"/>
    <w:rsid w:val="008718A8"/>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3CD"/>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1956"/>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5ED5"/>
    <w:rsid w:val="008F6B74"/>
    <w:rsid w:val="00902B7B"/>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0477"/>
    <w:rsid w:val="009813C4"/>
    <w:rsid w:val="00981540"/>
    <w:rsid w:val="00982176"/>
    <w:rsid w:val="0098242F"/>
    <w:rsid w:val="0098244A"/>
    <w:rsid w:val="00983AF5"/>
    <w:rsid w:val="00983FC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81D"/>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07D7F"/>
    <w:rsid w:val="00A10D1E"/>
    <w:rsid w:val="00A10D1F"/>
    <w:rsid w:val="00A112E2"/>
    <w:rsid w:val="00A1152B"/>
    <w:rsid w:val="00A11BD0"/>
    <w:rsid w:val="00A11F49"/>
    <w:rsid w:val="00A1295D"/>
    <w:rsid w:val="00A12A5E"/>
    <w:rsid w:val="00A12C95"/>
    <w:rsid w:val="00A14ED9"/>
    <w:rsid w:val="00A150A9"/>
    <w:rsid w:val="00A161E3"/>
    <w:rsid w:val="00A1623D"/>
    <w:rsid w:val="00A2026C"/>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4A1"/>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3E94"/>
    <w:rsid w:val="00A5473D"/>
    <w:rsid w:val="00A5501E"/>
    <w:rsid w:val="00A5512C"/>
    <w:rsid w:val="00A558B9"/>
    <w:rsid w:val="00A55E59"/>
    <w:rsid w:val="00A55FEE"/>
    <w:rsid w:val="00A56EB7"/>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2E4"/>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52B"/>
    <w:rsid w:val="00A9523D"/>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008"/>
    <w:rsid w:val="00AB14F4"/>
    <w:rsid w:val="00AB16AE"/>
    <w:rsid w:val="00AB1DD6"/>
    <w:rsid w:val="00AB227A"/>
    <w:rsid w:val="00AB2618"/>
    <w:rsid w:val="00AB2648"/>
    <w:rsid w:val="00AB3FFE"/>
    <w:rsid w:val="00AB4602"/>
    <w:rsid w:val="00AB5AF2"/>
    <w:rsid w:val="00AB5D5B"/>
    <w:rsid w:val="00AB5E50"/>
    <w:rsid w:val="00AB6289"/>
    <w:rsid w:val="00AB64C0"/>
    <w:rsid w:val="00AB6AEE"/>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A8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D35"/>
    <w:rsid w:val="00B04537"/>
    <w:rsid w:val="00B04806"/>
    <w:rsid w:val="00B04817"/>
    <w:rsid w:val="00B051BE"/>
    <w:rsid w:val="00B05F1F"/>
    <w:rsid w:val="00B07942"/>
    <w:rsid w:val="00B07E76"/>
    <w:rsid w:val="00B11297"/>
    <w:rsid w:val="00B11B38"/>
    <w:rsid w:val="00B12288"/>
    <w:rsid w:val="00B12330"/>
    <w:rsid w:val="00B12C72"/>
    <w:rsid w:val="00B1345F"/>
    <w:rsid w:val="00B14CEE"/>
    <w:rsid w:val="00B1537B"/>
    <w:rsid w:val="00B15AD9"/>
    <w:rsid w:val="00B1695D"/>
    <w:rsid w:val="00B169A3"/>
    <w:rsid w:val="00B16E83"/>
    <w:rsid w:val="00B16F7B"/>
    <w:rsid w:val="00B17010"/>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6BFA"/>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CA0"/>
    <w:rsid w:val="00B64118"/>
    <w:rsid w:val="00B64BF8"/>
    <w:rsid w:val="00B6646A"/>
    <w:rsid w:val="00B66C0B"/>
    <w:rsid w:val="00B6741D"/>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BDA"/>
    <w:rsid w:val="00BB3575"/>
    <w:rsid w:val="00BB3D1B"/>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649"/>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89B"/>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9CB"/>
    <w:rsid w:val="00C35169"/>
    <w:rsid w:val="00C358EA"/>
    <w:rsid w:val="00C36406"/>
    <w:rsid w:val="00C364E8"/>
    <w:rsid w:val="00C370D4"/>
    <w:rsid w:val="00C3797F"/>
    <w:rsid w:val="00C4095B"/>
    <w:rsid w:val="00C41159"/>
    <w:rsid w:val="00C41477"/>
    <w:rsid w:val="00C42109"/>
    <w:rsid w:val="00C42A11"/>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4D6"/>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59C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C0E"/>
    <w:rsid w:val="00D362DB"/>
    <w:rsid w:val="00D36D97"/>
    <w:rsid w:val="00D371A7"/>
    <w:rsid w:val="00D40327"/>
    <w:rsid w:val="00D408F1"/>
    <w:rsid w:val="00D411B6"/>
    <w:rsid w:val="00D420EF"/>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0AB"/>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4BC"/>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89B"/>
    <w:rsid w:val="00DB01A7"/>
    <w:rsid w:val="00DB0602"/>
    <w:rsid w:val="00DB2BCC"/>
    <w:rsid w:val="00DB3E17"/>
    <w:rsid w:val="00DB41B7"/>
    <w:rsid w:val="00DB4273"/>
    <w:rsid w:val="00DB4CC7"/>
    <w:rsid w:val="00DB4EFF"/>
    <w:rsid w:val="00DB64C8"/>
    <w:rsid w:val="00DB6D02"/>
    <w:rsid w:val="00DC1B3F"/>
    <w:rsid w:val="00DC2664"/>
    <w:rsid w:val="00DC3470"/>
    <w:rsid w:val="00DC45F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6D29"/>
    <w:rsid w:val="00DE7B31"/>
    <w:rsid w:val="00DE7F8F"/>
    <w:rsid w:val="00DF11C4"/>
    <w:rsid w:val="00DF1625"/>
    <w:rsid w:val="00DF19A1"/>
    <w:rsid w:val="00DF352F"/>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359"/>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5F6"/>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2D2D"/>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17AF"/>
    <w:rsid w:val="00EA17CF"/>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820"/>
    <w:rsid w:val="00ED4C1D"/>
    <w:rsid w:val="00ED5C1C"/>
    <w:rsid w:val="00ED6836"/>
    <w:rsid w:val="00ED75AE"/>
    <w:rsid w:val="00EE0172"/>
    <w:rsid w:val="00EE09A4"/>
    <w:rsid w:val="00EE0EB3"/>
    <w:rsid w:val="00EE0EF1"/>
    <w:rsid w:val="00EE11C5"/>
    <w:rsid w:val="00EE2663"/>
    <w:rsid w:val="00EE55F5"/>
    <w:rsid w:val="00EE5855"/>
    <w:rsid w:val="00EE5A09"/>
    <w:rsid w:val="00EE631A"/>
    <w:rsid w:val="00EE7019"/>
    <w:rsid w:val="00EE73A8"/>
    <w:rsid w:val="00EE7A99"/>
    <w:rsid w:val="00EF056B"/>
    <w:rsid w:val="00EF05C8"/>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329"/>
    <w:rsid w:val="00F24898"/>
    <w:rsid w:val="00F24A51"/>
    <w:rsid w:val="00F24CB6"/>
    <w:rsid w:val="00F24E9E"/>
    <w:rsid w:val="00F25B39"/>
    <w:rsid w:val="00F26162"/>
    <w:rsid w:val="00F263B3"/>
    <w:rsid w:val="00F2770D"/>
    <w:rsid w:val="00F27778"/>
    <w:rsid w:val="00F31617"/>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3652"/>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2D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4C6"/>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6C3873"/>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2FD24-AEE2-4F10-BF0B-D6580C1B0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66</Pages>
  <Words>20752</Words>
  <Characters>118287</Characters>
  <Application>Microsoft Office Word</Application>
  <DocSecurity>0</DocSecurity>
  <Lines>985</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138762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155</cp:revision>
  <cp:lastPrinted>2018-02-16T07:12:00Z</cp:lastPrinted>
  <dcterms:created xsi:type="dcterms:W3CDTF">2025-03-04T12:44:00Z</dcterms:created>
  <dcterms:modified xsi:type="dcterms:W3CDTF">2025-12-18T06:01:00Z</dcterms:modified>
</cp:coreProperties>
</file>